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Tomáš Mateička</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1"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2"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3" w:name="_Hlk170297777"/>
      <w:r>
        <w:rPr>
          <w:rFonts w:ascii="Arial" w:hAnsi="Arial" w:cs="Arial"/>
          <w:sz w:val="20"/>
          <w:szCs w:val="20"/>
          <w:shd w:val="clear" w:color="auto" w:fill="FFFFFF"/>
        </w:rPr>
        <w:t>Pravidlá na obmedzenie počtu záujemcov</w:t>
      </w:r>
      <w:bookmarkEnd w:id="3"/>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498E908A" w:rsidR="00045F09" w:rsidRPr="00045F09" w:rsidRDefault="00045F09" w:rsidP="00045A7F">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456CFBDA" w14:textId="65ACFFF9"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4"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2022/578 z 8. apríla 2022</w:t>
      </w:r>
    </w:p>
    <w:bookmarkEnd w:id="4"/>
    <w:bookmarkEnd w:id="2"/>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5"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5"/>
    </w:p>
    <w:bookmarkEnd w:id="1"/>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Národná diaľničná spoločnosť, a.s.</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6" w:name="_Hlk166742161"/>
      <w:r w:rsidR="00353176" w:rsidRPr="00420C9D">
        <w:rPr>
          <w:rFonts w:ascii="Arial" w:hAnsi="Arial" w:cs="Arial"/>
          <w:sz w:val="20"/>
          <w:szCs w:val="20"/>
        </w:rPr>
        <w:t>SPSRSKBA</w:t>
      </w:r>
      <w:bookmarkEnd w:id="6"/>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7"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7"/>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8"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8"/>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9"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9"/>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0"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0"/>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1"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Dubná Skala – Turany na západnej strane so začiatkom v km 13,441 (odklon trasy diaľnice D1 Dubná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1"/>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2"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2"/>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w:t>
      </w:r>
      <w:proofErr w:type="spellStart"/>
      <w:r w:rsidR="00353176" w:rsidRPr="00035651">
        <w:rPr>
          <w:rFonts w:ascii="Arial" w:hAnsi="Arial" w:cs="Arial"/>
          <w:sz w:val="20"/>
          <w:szCs w:val="20"/>
        </w:rPr>
        <w:t>ZoD</w:t>
      </w:r>
      <w:proofErr w:type="spellEnd"/>
      <w:r w:rsidR="00353176" w:rsidRPr="00035651">
        <w:rPr>
          <w:rFonts w:ascii="Arial" w:hAnsi="Arial" w:cs="Arial"/>
          <w:sz w:val="20"/>
          <w:szCs w:val="20"/>
        </w:rPr>
        <w:t>“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460587" w:rsidRPr="00460587">
        <w:rPr>
          <w:rFonts w:ascii="Arial" w:hAnsi="Arial" w:cs="Arial"/>
          <w:sz w:val="20"/>
          <w:szCs w:val="20"/>
        </w:rPr>
        <w:t>podčlánok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(podčlánok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 xml:space="preserve">začína plynúť podpísaním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10.2 (</w:t>
      </w:r>
      <w:r w:rsidRPr="00420C9D">
        <w:rPr>
          <w:rFonts w:ascii="Arial" w:hAnsi="Arial" w:cs="Arial"/>
          <w:i/>
          <w:sz w:val="20"/>
          <w:szCs w:val="20"/>
        </w:rPr>
        <w:t>Preberanie časti Diela</w:t>
      </w:r>
      <w:r w:rsidRPr="00420C9D">
        <w:rPr>
          <w:rFonts w:ascii="Arial" w:hAnsi="Arial" w:cs="Arial"/>
          <w:sz w:val="20"/>
          <w:szCs w:val="20"/>
        </w:rPr>
        <w:t xml:space="preserve">) a končí uplynutím 60 mesiacov po podpísaní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 xml:space="preserve">Zákona č. 142/2024 o mimoriadnych opatreniach pre strategické investície a pre výstavbu </w:t>
            </w:r>
            <w:proofErr w:type="spellStart"/>
            <w:r w:rsidR="000420B9" w:rsidRPr="000420B9">
              <w:rPr>
                <w:rFonts w:ascii="Arial" w:hAnsi="Arial" w:cs="Arial"/>
                <w:sz w:val="20"/>
                <w:szCs w:val="20"/>
              </w:rPr>
              <w:t>transeurópskej</w:t>
            </w:r>
            <w:proofErr w:type="spellEnd"/>
            <w:r w:rsidR="000420B9" w:rsidRPr="000420B9">
              <w:rPr>
                <w:rFonts w:ascii="Arial" w:hAnsi="Arial" w:cs="Arial"/>
                <w:sz w:val="20"/>
                <w:szCs w:val="20"/>
              </w:rPr>
              <w:t xml:space="preserve">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r w:rsidR="00D03FDC" w:rsidRPr="00420C9D">
        <w:rPr>
          <w:rFonts w:ascii="Arial" w:hAnsi="Arial" w:cs="Arial"/>
          <w:sz w:val="20"/>
          <w:szCs w:val="20"/>
        </w:rPr>
        <w:t>Edge</w:t>
      </w:r>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Mozilla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w:t>
      </w:r>
      <w:proofErr w:type="spellStart"/>
      <w:r w:rsidRPr="00347243">
        <w:rPr>
          <w:rFonts w:ascii="Arial" w:eastAsia="Calibri" w:hAnsi="Arial" w:cs="Arial"/>
          <w:sz w:val="20"/>
          <w:szCs w:val="20"/>
        </w:rPr>
        <w:t>transeurópskej</w:t>
      </w:r>
      <w:proofErr w:type="spellEnd"/>
      <w:r w:rsidRPr="00347243">
        <w:rPr>
          <w:rFonts w:ascii="Arial" w:eastAsia="Calibri" w:hAnsi="Arial" w:cs="Arial"/>
          <w:sz w:val="20"/>
          <w:szCs w:val="20"/>
        </w:rPr>
        <w:t xml:space="preserve">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predkladá záujemca/uchádzač so sídlom mimo územia Slovenskej republiky a  doklad alebo dokument je vyhotovený v cudzom jazyku, predkladá sa takýto dokument spolu s jeho úradným prekladom do štátneho jazyka 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3"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3"/>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položkový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6C042CA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r w:rsidRPr="00420C9D">
        <w:rPr>
          <w:rFonts w:ascii="Arial" w:hAnsi="Arial" w:cs="Arial"/>
          <w:sz w:val="20"/>
          <w:szCs w:val="20"/>
        </w:rPr>
        <w:t xml:space="preserve">ými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4"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4"/>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5AA462FA" w14:textId="0974C889" w:rsidR="000E797D" w:rsidRDefault="000E797D" w:rsidP="000E797D">
      <w:pPr>
        <w:spacing w:after="0" w:line="240" w:lineRule="auto"/>
        <w:jc w:val="both"/>
        <w:rPr>
          <w:rFonts w:ascii="Arial" w:hAnsi="Arial" w:cs="Arial"/>
          <w:sz w:val="20"/>
          <w:szCs w:val="20"/>
        </w:rPr>
      </w:pPr>
    </w:p>
    <w:p w14:paraId="603DF6A6" w14:textId="280E0859"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15"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15"/>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16"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16"/>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 xml:space="preserve">.xls/*.xlsx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17"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17"/>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61D83D19"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0BB7226D"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822/2014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8" w:name="_Hlk161748611"/>
      <w:r w:rsidR="008C791B" w:rsidRPr="00420C9D">
        <w:rPr>
          <w:rFonts w:ascii="Arial" w:eastAsia="Times New Roman" w:hAnsi="Arial" w:cs="Arial"/>
          <w:sz w:val="20"/>
          <w:szCs w:val="20"/>
        </w:rPr>
        <w:t>ako skeny originálov alebo úradne osvedčených  fotokópií týchto dokumentov.</w:t>
      </w:r>
      <w:bookmarkEnd w:id="18"/>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Národná diaľničná spoločnosť, a.s.</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-ými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9"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19"/>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(eID).</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0" w:name="_Hlk170295351"/>
      <w:r>
        <w:rPr>
          <w:rFonts w:ascii="Arial" w:hAnsi="Arial" w:cs="Arial"/>
          <w:sz w:val="20"/>
          <w:szCs w:val="20"/>
          <w:shd w:val="clear" w:color="auto" w:fill="FFFFFF"/>
        </w:rPr>
        <w:t>Verejný obstarávateľ vyhodnotí žiadosti o účasti podľa § 40 zákona o verejnom obstarávaní.</w:t>
      </w:r>
      <w:bookmarkEnd w:id="20"/>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1"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1"/>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2"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2"/>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1DDAD7EE"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3"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3"/>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24" w:name="_Toc461981394"/>
      <w:bookmarkStart w:id="25" w:name="_Toc461981395"/>
      <w:bookmarkStart w:id="26" w:name="_Toc461981397"/>
      <w:bookmarkStart w:id="27" w:name="_Toc461981398"/>
      <w:bookmarkStart w:id="28" w:name="_Toc461981399"/>
      <w:bookmarkStart w:id="29" w:name="_Toc461981401"/>
      <w:bookmarkStart w:id="30" w:name="_Toc461981409"/>
      <w:bookmarkStart w:id="31" w:name="_Toc461981412"/>
      <w:bookmarkStart w:id="32" w:name="_Toc461981415"/>
      <w:bookmarkStart w:id="33" w:name="_Toc461981422"/>
      <w:bookmarkStart w:id="34" w:name="_Toc461981423"/>
      <w:bookmarkStart w:id="35" w:name="_Toc461981424"/>
      <w:bookmarkStart w:id="36" w:name="_Toc461981425"/>
      <w:bookmarkStart w:id="37" w:name="_Toc461981427"/>
      <w:bookmarkStart w:id="38" w:name="_Toc461981431"/>
      <w:bookmarkStart w:id="39" w:name="_Toc4619814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w:t>
      </w:r>
      <w:r w:rsidRPr="00420C9D">
        <w:rPr>
          <w:rFonts w:ascii="Arial" w:hAnsi="Arial" w:cs="Arial"/>
          <w:sz w:val="20"/>
          <w:szCs w:val="20"/>
        </w:rPr>
        <w:lastRenderedPageBreak/>
        <w:t xml:space="preserve">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w:t>
      </w:r>
      <w:proofErr w:type="spellStart"/>
      <w:r w:rsidRPr="00420C9D">
        <w:rPr>
          <w:rFonts w:ascii="Arial" w:hAnsi="Arial" w:cs="Arial"/>
          <w:b/>
          <w:color w:val="000000" w:themeColor="text1"/>
          <w:sz w:val="20"/>
          <w:szCs w:val="20"/>
          <w:lang w:eastAsia="en-US"/>
        </w:rPr>
        <w:t>xml</w:t>
      </w:r>
      <w:proofErr w:type="spellEnd"/>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0"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0"/>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1"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1"/>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2"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2"/>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3"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44"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77777777" w:rsidR="00045F09" w:rsidRPr="00045F09" w:rsidRDefault="00045F09" w:rsidP="00045F09">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0F4751AF" w14:textId="77777777"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2022/578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44"/>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3"/>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Národná diaľničná spoločnosť, a.s.</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mikro, malých a stredných podnikov. </w:t>
      </w:r>
      <w:r w:rsidRPr="00420C9D">
        <w:rPr>
          <w:rFonts w:ascii="Arial" w:hAnsi="Arial" w:cs="Arial"/>
          <w:b/>
          <w:sz w:val="20"/>
          <w:szCs w:val="20"/>
        </w:rPr>
        <w:t>Mikropodniky</w:t>
      </w:r>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26186444"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z uza</w:t>
      </w:r>
      <w:r w:rsidR="009744BB">
        <w:rPr>
          <w:rFonts w:ascii="Arial" w:hAnsi="Arial" w:cs="Arial"/>
          <w:sz w:val="20"/>
          <w:szCs w:val="20"/>
        </w:rPr>
        <w:t>vretia</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44937C9A"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vyhlásené za neplatné a byť zrušené.</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t.j.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25B05E22"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45" w:name="_Hlk161737951"/>
      <w:r w:rsidRPr="00420C9D">
        <w:rPr>
          <w:rFonts w:ascii="Arial" w:eastAsia="Times New Roman" w:hAnsi="Arial" w:cs="Arial"/>
          <w:b/>
          <w:sz w:val="20"/>
          <w:szCs w:val="20"/>
        </w:rPr>
        <w:t>Zväzok 2 súťažných podkladov</w:t>
      </w:r>
      <w:bookmarkEnd w:id="45"/>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k 1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(Počet dní od začiatku LV podčlánok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106D1186"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9E61AB" w:rsidRPr="00420C9D">
        <w:rPr>
          <w:rFonts w:ascii="Arial" w:hAnsi="Arial" w:cs="Arial"/>
          <w:sz w:val="20"/>
          <w:szCs w:val="20"/>
        </w:rPr>
        <w:t>4</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t xml:space="preserve">Podzhotovitelia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Podzhotovitelia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Podzhotovitelia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46"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46"/>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gabaritu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gabaritu</w:t>
      </w:r>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výšky gabaritu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47"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47"/>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8"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48"/>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9"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0"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0"/>
    </w:p>
    <w:bookmarkEnd w:id="49"/>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1"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1"/>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Národná diaľničná spoločnosť, a.s.</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Je hospodársky subjekt mikropodnik</w:t>
            </w:r>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37533223"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pt;height:20.25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0CEB1FB4"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2pt;height:20.25pt" o:ole="">
                  <v:imagedata r:id="rId28" o:title=""/>
                </v:shape>
                <w:control r:id="rId29"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pt;height:20.25pt" o:ole="">
                  <v:imagedata r:id="rId26" o:title=""/>
                </v:shape>
                <w:control r:id="rId30"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312E065E"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2pt;height:20.25pt" o:ole="">
                  <v:imagedata r:id="rId31" o:title=""/>
                </v:shape>
                <w:control r:id="rId32"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pt;height:20.25pt" o:ole="">
                  <v:imagedata r:id="rId26" o:title=""/>
                </v:shape>
                <w:control r:id="rId33"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pt;height:20.25pt" o:ole="">
                  <v:imagedata r:id="rId34" o:title=""/>
                </v:shape>
                <w:control r:id="rId35"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3BA43541"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2pt;height:20.25pt" o:ole="">
                  <v:imagedata r:id="rId36" o:title=""/>
                </v:shape>
                <w:control r:id="rId37"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pt;height:20.25pt" o:ole="">
                  <v:imagedata r:id="rId38" o:title=""/>
                </v:shape>
                <w:control r:id="rId39"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4B8C9C48"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2pt;height:20.25pt" o:ole="">
                  <v:imagedata r:id="rId40" o:title=""/>
                </v:shape>
                <w:control r:id="rId41"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pt;height:20.25pt" o:ole="">
                  <v:imagedata r:id="rId42" o:title=""/>
                </v:shape>
                <w:control r:id="rId43"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0B8C41B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2pt;height:20.25pt" o:ole="">
                  <v:imagedata r:id="rId36" o:title=""/>
                </v:shape>
                <w:control r:id="rId44"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pt;height:20.25pt" o:ole="">
                  <v:imagedata r:id="rId26" o:title=""/>
                </v:shape>
                <w:control r:id="rId45"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3963F1F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2pt;height:20.25pt" o:ole="">
                  <v:imagedata r:id="rId46" o:title=""/>
                </v:shape>
                <w:control r:id="rId47"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pt;height:20.25pt" o:ole="">
                  <v:imagedata r:id="rId26" o:title=""/>
                </v:shape>
                <w:control r:id="rId48"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410AC72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2pt;height:20.25pt" o:ole="">
                  <v:imagedata r:id="rId36" o:title=""/>
                </v:shape>
                <w:control r:id="rId49"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pt;height:20.25pt" o:ole="">
                  <v:imagedata r:id="rId26" o:title=""/>
                </v:shape>
                <w:control r:id="rId50"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1B04859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2pt;height:20.25pt" o:ole="">
                  <v:imagedata r:id="rId46" o:title=""/>
                </v:shape>
                <w:control r:id="rId51"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pt;height:20.25pt" o:ole="">
                  <v:imagedata r:id="rId26" o:title=""/>
                </v:shape>
                <w:control r:id="rId52"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3983A87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2pt;height:20.25pt" o:ole="">
                  <v:imagedata r:id="rId53" o:title=""/>
                </v:shape>
                <w:control r:id="rId54"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pt;height:20.25pt" o:ole="">
                  <v:imagedata r:id="rId26" o:title=""/>
                </v:shape>
                <w:control r:id="rId55"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7C2767F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2pt;height:20.25pt" o:ole="">
                  <v:imagedata r:id="rId56" o:title=""/>
                </v:shape>
                <w:control r:id="rId57"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pt;height:20.25pt" o:ole="">
                  <v:imagedata r:id="rId26" o:title=""/>
                </v:shape>
                <w:control r:id="rId58"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72E40D43"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2pt;height:20.25pt" o:ole="">
                  <v:imagedata r:id="rId53" o:title=""/>
                </v:shape>
                <w:control r:id="rId59"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pt;height:20.25pt" o:ole="">
                  <v:imagedata r:id="rId26" o:title=""/>
                </v:shape>
                <w:control r:id="rId60"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421BFCB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2pt;height:20.25pt" o:ole="">
                  <v:imagedata r:id="rId53" o:title=""/>
                </v:shape>
                <w:control r:id="rId61"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pt;height:20.25pt" o:ole="">
                  <v:imagedata r:id="rId26" o:title=""/>
                </v:shape>
                <w:control r:id="rId62"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6BB6653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2pt;height:20.25pt" o:ole="">
                  <v:imagedata r:id="rId63" o:title=""/>
                </v:shape>
                <w:control r:id="rId64"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pt;height:20.25pt" o:ole="">
                  <v:imagedata r:id="rId26" o:title=""/>
                </v:shape>
                <w:control r:id="rId65"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5026514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2pt;height:20.25pt" o:ole="">
                  <v:imagedata r:id="rId36" o:title=""/>
                </v:shape>
                <w:control r:id="rId66"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pt;height:20.25pt" o:ole="">
                  <v:imagedata r:id="rId67" o:title=""/>
                </v:shape>
                <w:control r:id="rId68"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14373CB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2pt;height:20.25pt" o:ole="">
                  <v:imagedata r:id="rId46" o:title=""/>
                </v:shape>
                <w:control r:id="rId69"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pt;height:20.25pt" o:ole="">
                  <v:imagedata r:id="rId26" o:title=""/>
                </v:shape>
                <w:control r:id="rId70"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2579E92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2pt;height:20.25pt" o:ole="">
                  <v:imagedata r:id="rId46" o:title=""/>
                </v:shape>
                <w:control r:id="rId71"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pt;height:20.25pt" o:ole="">
                  <v:imagedata r:id="rId26" o:title=""/>
                </v:shape>
                <w:control r:id="rId72"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58D4447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2pt;height:20.25pt" o:ole="">
                  <v:imagedata r:id="rId73" o:title=""/>
                </v:shape>
                <w:control r:id="rId74"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pt;height:20.25pt" o:ole="">
                  <v:imagedata r:id="rId26" o:title=""/>
                </v:shape>
                <w:control r:id="rId75"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2CDB943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2pt;height:20.25pt" o:ole="">
                  <v:imagedata r:id="rId46" o:title=""/>
                </v:shape>
                <w:control r:id="rId76"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pt;height:20.25pt" o:ole="">
                  <v:imagedata r:id="rId26" o:title=""/>
                </v:shape>
                <w:control r:id="rId77"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3997FC7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2pt;height:20.25pt" o:ole="">
                  <v:imagedata r:id="rId78" o:title=""/>
                </v:shape>
                <w:control r:id="rId79"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pt;height:20.25pt" o:ole="">
                  <v:imagedata r:id="rId26" o:title=""/>
                </v:shape>
                <w:control r:id="rId80"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45753F4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2pt;height:20.25pt" o:ole="">
                  <v:imagedata r:id="rId53" o:title=""/>
                </v:shape>
                <w:control r:id="rId81"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pt;height:20.25pt" o:ole="">
                  <v:imagedata r:id="rId26" o:title=""/>
                </v:shape>
                <w:control r:id="rId82"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13D5858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2pt;height:20.25pt" o:ole="">
                  <v:imagedata r:id="rId46" o:title=""/>
                </v:shape>
                <w:control r:id="rId83"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pt;height:20.25pt" o:ole="">
                  <v:imagedata r:id="rId26" o:title=""/>
                </v:shape>
                <w:control r:id="rId84"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1B11C09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2pt;height:20.25pt" o:ole="">
                  <v:imagedata r:id="rId36" o:title=""/>
                </v:shape>
                <w:control r:id="rId85"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pt;height:20.25pt" o:ole="">
                  <v:imagedata r:id="rId26" o:title=""/>
                </v:shape>
                <w:control r:id="rId86"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6D82720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2pt;height:20.25pt" o:ole="">
                  <v:imagedata r:id="rId53" o:title=""/>
                </v:shape>
                <w:control r:id="rId87"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pt;height:20.25pt" o:ole="">
                  <v:imagedata r:id="rId26" o:title=""/>
                </v:shape>
                <w:control r:id="rId88"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3A92691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2pt;height:20.25pt" o:ole="">
                  <v:imagedata r:id="rId53" o:title=""/>
                </v:shape>
                <w:control r:id="rId89"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pt;height:20.25pt" o:ole="">
                  <v:imagedata r:id="rId26" o:title=""/>
                </v:shape>
                <w:control r:id="rId90"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7AC3964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2pt;height:20.25pt" o:ole="">
                  <v:imagedata r:id="rId36" o:title=""/>
                </v:shape>
                <w:control r:id="rId91"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pt;height:20.25pt" o:ole="">
                  <v:imagedata r:id="rId26" o:title=""/>
                </v:shape>
                <w:control r:id="rId92"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19480AE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2pt;height:20.25pt" o:ole="">
                  <v:imagedata r:id="rId93" o:title=""/>
                </v:shape>
                <w:control r:id="rId94"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pt;height:20.25pt" o:ole="">
                  <v:imagedata r:id="rId26" o:title=""/>
                </v:shape>
                <w:control r:id="rId95"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782E9E6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2pt;height:20.25pt" o:ole="">
                  <v:imagedata r:id="rId46" o:title=""/>
                </v:shape>
                <w:control r:id="rId96"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pt;height:20.25pt" o:ole="">
                  <v:imagedata r:id="rId26" o:title=""/>
                </v:shape>
                <w:control r:id="rId97"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18C42EB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2pt;height:20.25pt" o:ole="">
                  <v:imagedata r:id="rId98" o:title=""/>
                </v:shape>
                <w:control r:id="rId99"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pt;height:20.25pt" o:ole="">
                  <v:imagedata r:id="rId26" o:title=""/>
                </v:shape>
                <w:control r:id="rId100"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227F6FE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2pt;height:20.25pt" o:ole="">
                  <v:imagedata r:id="rId101" o:title=""/>
                </v:shape>
                <w:control r:id="rId102"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pt;height:20.25pt" o:ole="">
                  <v:imagedata r:id="rId26" o:title=""/>
                </v:shape>
                <w:control r:id="rId103"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3F54802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2pt;height:20.25pt" o:ole="">
                  <v:imagedata r:id="rId104" o:title=""/>
                </v:shape>
                <w:control r:id="rId105"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pt;height:20.25pt" o:ole="">
                  <v:imagedata r:id="rId26" o:title=""/>
                </v:shape>
                <w:control r:id="rId106"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320EBBB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2pt;height:20.25pt" o:ole="">
                  <v:imagedata r:id="rId46" o:title=""/>
                </v:shape>
                <w:control r:id="rId107"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pt;height:20.25pt" o:ole="">
                  <v:imagedata r:id="rId26" o:title=""/>
                </v:shape>
                <w:control r:id="rId108"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6645565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2pt;height:20.25pt" o:ole="">
                  <v:imagedata r:id="rId46" o:title=""/>
                </v:shape>
                <w:control r:id="rId109"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pt;height:20.25pt" o:ole="">
                  <v:imagedata r:id="rId110" o:title=""/>
                </v:shape>
                <w:control r:id="rId111"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261F7EB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2pt;height:20.25pt" o:ole="">
                  <v:imagedata r:id="rId93" o:title=""/>
                </v:shape>
                <w:control r:id="rId112"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pt;height:20.25pt" o:ole="">
                  <v:imagedata r:id="rId26" o:title=""/>
                </v:shape>
                <w:control r:id="rId113"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715A005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2pt;height:20.25pt" o:ole="">
                  <v:imagedata r:id="rId114" o:title=""/>
                </v:shape>
                <w:control r:id="rId115"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pt;height:20.25pt" o:ole="">
                  <v:imagedata r:id="rId116" o:title=""/>
                </v:shape>
                <w:control r:id="rId117"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6C3EDC6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2pt;height:20.25pt" o:ole="">
                  <v:imagedata r:id="rId46" o:title=""/>
                </v:shape>
                <w:control r:id="rId118"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pt;height:20.25pt" o:ole="">
                  <v:imagedata r:id="rId26" o:title=""/>
                </v:shape>
                <w:control r:id="rId119"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497AB58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2pt;height:20.25pt" o:ole="">
                  <v:imagedata r:id="rId120" o:title=""/>
                </v:shape>
                <w:control r:id="rId121"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pt;height:20.25pt" o:ole="">
                  <v:imagedata r:id="rId26" o:title=""/>
                </v:shape>
                <w:control r:id="rId122"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55D4607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2pt;height:20.25pt" o:ole="">
                  <v:imagedata r:id="rId101" o:title=""/>
                </v:shape>
                <w:control r:id="rId123"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pt;height:20.25pt" o:ole="">
                  <v:imagedata r:id="rId38" o:title=""/>
                </v:shape>
                <w:control r:id="rId124"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225E832D"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2pt;height:20.25pt" o:ole="">
                  <v:imagedata r:id="rId36" o:title=""/>
                </v:shape>
                <w:control r:id="rId125"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pt;height:20.25pt" o:ole="">
                  <v:imagedata r:id="rId26" o:title=""/>
                </v:shape>
                <w:control r:id="rId126"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a.s.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v ktorej/</w:t>
      </w:r>
      <w:proofErr w:type="spellStart"/>
      <w:r w:rsidR="0089148E" w:rsidRPr="00420C9D">
        <w:rPr>
          <w:rFonts w:ascii="Arial" w:hAnsi="Arial" w:cs="Arial"/>
          <w:sz w:val="20"/>
          <w:szCs w:val="20"/>
          <w:lang w:val="x-none"/>
        </w:rPr>
        <w:t>ých</w:t>
      </w:r>
      <w:proofErr w:type="spellEnd"/>
      <w:r w:rsidR="0089148E" w:rsidRPr="00420C9D">
        <w:rPr>
          <w:rFonts w:ascii="Arial" w:hAnsi="Arial" w:cs="Arial"/>
          <w:sz w:val="20"/>
          <w:szCs w:val="20"/>
          <w:lang w:val="x-none"/>
        </w:rPr>
        <w:t xml:space="preserve">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K vyjadreniu/</w:t>
      </w:r>
      <w:proofErr w:type="spellStart"/>
      <w:r w:rsidR="0089148E" w:rsidRPr="00420C9D">
        <w:rPr>
          <w:rFonts w:ascii="Arial" w:hAnsi="Arial" w:cs="Arial"/>
          <w:sz w:val="20"/>
          <w:szCs w:val="20"/>
        </w:rPr>
        <w:t>iam</w:t>
      </w:r>
      <w:proofErr w:type="spellEnd"/>
      <w:r w:rsidR="0089148E" w:rsidRPr="00420C9D">
        <w:rPr>
          <w:rFonts w:ascii="Arial" w:hAnsi="Arial" w:cs="Arial"/>
          <w:sz w:val="20"/>
          <w:szCs w:val="20"/>
        </w:rPr>
        <w:t xml:space="preserve">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že nemá vedené účty ani záväzky v inej banke/bankách ako tej/tých, od ktorej/</w:t>
      </w:r>
      <w:proofErr w:type="spellStart"/>
      <w:r w:rsidR="0089148E" w:rsidRPr="00420C9D">
        <w:rPr>
          <w:rFonts w:ascii="Arial" w:hAnsi="Arial" w:cs="Arial"/>
          <w:sz w:val="20"/>
          <w:szCs w:val="20"/>
        </w:rPr>
        <w:t>ých</w:t>
      </w:r>
      <w:proofErr w:type="spellEnd"/>
      <w:r w:rsidR="0089148E" w:rsidRPr="00420C9D">
        <w:rPr>
          <w:rFonts w:ascii="Arial" w:hAnsi="Arial" w:cs="Arial"/>
          <w:sz w:val="20"/>
          <w:szCs w:val="20"/>
        </w:rPr>
        <w:t xml:space="preserve"> predložil vyššie uvedené potvrdenie/</w:t>
      </w:r>
      <w:proofErr w:type="spellStart"/>
      <w:r w:rsidR="0089148E" w:rsidRPr="00420C9D">
        <w:rPr>
          <w:rFonts w:ascii="Arial" w:hAnsi="Arial" w:cs="Arial"/>
          <w:sz w:val="20"/>
          <w:szCs w:val="20"/>
        </w:rPr>
        <w:t>ia</w:t>
      </w:r>
      <w:proofErr w:type="spellEnd"/>
      <w:r w:rsidR="0089148E" w:rsidRPr="00420C9D">
        <w:rPr>
          <w:rFonts w:ascii="Arial" w:hAnsi="Arial" w:cs="Arial"/>
          <w:sz w:val="20"/>
          <w:szCs w:val="20"/>
        </w:rPr>
        <w:t xml:space="preserve">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52" w:name="_Hlk135751552"/>
    </w:p>
    <w:bookmarkEnd w:id="52"/>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t.j.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53"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53"/>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w:t>
      </w:r>
      <w:r w:rsidRPr="00420C9D">
        <w:rPr>
          <w:rFonts w:ascii="Arial" w:hAnsi="Arial" w:cs="Arial"/>
          <w:sz w:val="20"/>
          <w:szCs w:val="20"/>
        </w:rPr>
        <w:lastRenderedPageBreak/>
        <w:t>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521421E5" w:rsidR="009F5796" w:rsidRPr="00420C9D" w:rsidRDefault="009F5796" w:rsidP="009F5796">
      <w:pPr>
        <w:spacing w:after="0" w:line="240" w:lineRule="auto"/>
        <w:ind w:left="284"/>
        <w:contextualSpacing/>
        <w:jc w:val="both"/>
        <w:rPr>
          <w:rFonts w:ascii="Arial" w:hAnsi="Arial" w:cs="Arial"/>
          <w:b/>
          <w:sz w:val="20"/>
          <w:szCs w:val="20"/>
        </w:rPr>
      </w:pPr>
      <w:bookmarkStart w:id="54" w:name="_Hlk157512054"/>
      <w:r w:rsidRPr="00420C9D">
        <w:rPr>
          <w:rFonts w:ascii="Arial" w:hAnsi="Arial" w:cs="Arial"/>
          <w:sz w:val="20"/>
          <w:szCs w:val="20"/>
        </w:rPr>
        <w:t>Zoznam stavebných prác (Príloha B5 Časť B Zväzok 1 týchto SP) uskutočnených za predchádzajúcich 1</w:t>
      </w:r>
      <w:ins w:id="55" w:author="Autor">
        <w:r w:rsidR="00DC0C42">
          <w:rPr>
            <w:rFonts w:ascii="Arial" w:hAnsi="Arial" w:cs="Arial"/>
            <w:sz w:val="20"/>
            <w:szCs w:val="20"/>
          </w:rPr>
          <w:t>5</w:t>
        </w:r>
      </w:ins>
      <w:del w:id="56" w:author="Autor">
        <w:r w:rsidRPr="00420C9D" w:rsidDel="00DC0C42">
          <w:rPr>
            <w:rFonts w:ascii="Arial" w:hAnsi="Arial" w:cs="Arial"/>
            <w:sz w:val="20"/>
            <w:szCs w:val="20"/>
          </w:rPr>
          <w:delText>0</w:delText>
        </w:r>
      </w:del>
      <w:r w:rsidRPr="00420C9D">
        <w:rPr>
          <w:rFonts w:ascii="Arial" w:hAnsi="Arial" w:cs="Arial"/>
          <w:sz w:val="20"/>
          <w:szCs w:val="20"/>
        </w:rPr>
        <w:t xml:space="preserve"> (</w:t>
      </w:r>
      <w:ins w:id="57" w:author="Autor">
        <w:r w:rsidR="00DC0C42">
          <w:rPr>
            <w:rFonts w:ascii="Arial" w:hAnsi="Arial" w:cs="Arial"/>
            <w:sz w:val="20"/>
            <w:szCs w:val="20"/>
          </w:rPr>
          <w:t>pätnásť</w:t>
        </w:r>
      </w:ins>
      <w:del w:id="58" w:author="Autor">
        <w:r w:rsidRPr="00420C9D" w:rsidDel="00DC0C42">
          <w:rPr>
            <w:rFonts w:ascii="Arial" w:hAnsi="Arial" w:cs="Arial"/>
            <w:sz w:val="20"/>
            <w:szCs w:val="20"/>
          </w:rPr>
          <w:delText>desať</w:delText>
        </w:r>
      </w:del>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54"/>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59" w:name="_Hlk157512764"/>
      <w:r w:rsidRPr="00420C9D">
        <w:rPr>
          <w:rFonts w:ascii="Arial" w:hAnsi="Arial" w:cs="Arial"/>
          <w:b/>
          <w:sz w:val="20"/>
          <w:szCs w:val="20"/>
        </w:rPr>
        <w:t>Minimálna požadovaná úroveň štandardov:</w:t>
      </w:r>
    </w:p>
    <w:bookmarkEnd w:id="59"/>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60" w:name="_Hlk164677246"/>
      <w:r w:rsidRPr="00235D8B">
        <w:rPr>
          <w:rFonts w:ascii="Arial" w:hAnsi="Arial" w:cs="Arial"/>
          <w:sz w:val="20"/>
          <w:szCs w:val="20"/>
        </w:rPr>
        <w:t>na stavbe diaľnice alebo na stavbe rýchlostnej cesty alebo na stavbe cesty I. triedy alebo na stavbe cesty</w:t>
      </w:r>
      <w:bookmarkEnd w:id="60"/>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2F110E42" w14:textId="50048A3A"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 xml:space="preserve">jeden z požadovaných tunelov musel uchádzač realizovať vlastnými kapacitami, a to min. </w:t>
      </w:r>
      <w:r w:rsidR="0089690D">
        <w:rPr>
          <w:rFonts w:ascii="Arial" w:hAnsi="Arial" w:cs="Arial"/>
          <w:sz w:val="20"/>
          <w:szCs w:val="20"/>
        </w:rPr>
        <w:t>6</w:t>
      </w:r>
      <w:r w:rsidRPr="005063B4">
        <w:rPr>
          <w:rFonts w:ascii="Arial" w:hAnsi="Arial" w:cs="Arial"/>
          <w:sz w:val="20"/>
          <w:szCs w:val="20"/>
        </w:rPr>
        <w:t>0% objemu prác stavebnej časti tunela</w:t>
      </w:r>
      <w:ins w:id="61" w:author="Autor">
        <w:r w:rsidR="0089690D">
          <w:rPr>
            <w:rFonts w:ascii="Arial" w:hAnsi="Arial" w:cs="Arial"/>
            <w:sz w:val="20"/>
            <w:szCs w:val="20"/>
          </w:rPr>
          <w:t>, ktorými sa rozumie realizácia prác primárneho a sekundárneho ostenia, portálov tunela a raziacich</w:t>
        </w:r>
        <w:bookmarkStart w:id="62" w:name="_GoBack"/>
        <w:bookmarkEnd w:id="62"/>
        <w:r w:rsidR="0089690D">
          <w:rPr>
            <w:rFonts w:ascii="Arial" w:hAnsi="Arial" w:cs="Arial"/>
            <w:sz w:val="20"/>
            <w:szCs w:val="20"/>
          </w:rPr>
          <w:t xml:space="preserve"> prác v tunely</w:t>
        </w:r>
      </w:ins>
      <w:r w:rsidR="0054576F">
        <w:rPr>
          <w:rFonts w:ascii="Arial" w:hAnsi="Arial" w:cs="Arial"/>
          <w:sz w:val="20"/>
          <w:szCs w:val="20"/>
        </w:rPr>
        <w:t xml:space="preserve"> a</w:t>
      </w:r>
    </w:p>
    <w:p w14:paraId="3C5CC834" w14:textId="77777777" w:rsidR="009F5796" w:rsidRPr="005063B4"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Pr="005063B4">
        <w:rPr>
          <w:rFonts w:ascii="Arial" w:hAnsi="Arial" w:cs="Arial"/>
          <w:sz w:val="20"/>
          <w:szCs w:val="20"/>
        </w:rPr>
        <w:t>referencia musí obsahovať min. 1 mostný objekt dĺžky min.300 m, ktorý bol umiestnený pri portály tunela nie však ďalej ako 300 m</w:t>
      </w:r>
      <w:r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4C850E4D" w14:textId="27827F9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7777777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realizuje/realizoval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 jeho podiel/hodnota prác</w:t>
      </w:r>
      <w:r w:rsidRPr="00420C9D">
        <w:rPr>
          <w:rFonts w:ascii="Arial" w:eastAsia="Times New Roman" w:hAnsi="Arial" w:cs="Arial"/>
          <w:sz w:val="20"/>
          <w:szCs w:val="20"/>
        </w:rPr>
        <w:t>, ktoré realizuje/realizoval vlastnými kapacitami.</w:t>
      </w:r>
    </w:p>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63"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63"/>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64"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65" w:name="_Hlk165977051"/>
      <w:r w:rsidRPr="00011F66">
        <w:rPr>
          <w:rFonts w:ascii="Arial" w:hAnsi="Arial" w:cs="Arial"/>
          <w:sz w:val="20"/>
          <w:szCs w:val="20"/>
        </w:rPr>
        <w:t>Zodpovedný odborník pre banské a prevádzkové vetranie tunela</w:t>
      </w:r>
      <w:bookmarkEnd w:id="65"/>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66"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66"/>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64"/>
    <w:p w14:paraId="541BA51F"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77777777" w:rsidR="00DE4C0D" w:rsidRPr="00C74904" w:rsidRDefault="00DE4C0D"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67"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4806781F"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3CDB3AD2" w14:textId="416C4E10" w:rsidR="00DE4C0D" w:rsidRDefault="00DE4C0D" w:rsidP="00DE4C0D">
      <w:pPr>
        <w:spacing w:after="0" w:line="240" w:lineRule="auto"/>
        <w:ind w:left="993" w:hanging="284"/>
        <w:contextualSpacing/>
        <w:jc w:val="both"/>
        <w:rPr>
          <w:rFonts w:ascii="Arial" w:hAnsi="Arial" w:cs="Arial"/>
          <w:sz w:val="20"/>
          <w:szCs w:val="20"/>
        </w:rPr>
      </w:pPr>
    </w:p>
    <w:p w14:paraId="72FB8DC8"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67"/>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1B81E9C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ins w:id="68" w:author="Autor">
        <w:r w:rsidR="00C4493B">
          <w:rPr>
            <w:rFonts w:ascii="Arial" w:hAnsi="Arial" w:cs="Arial"/>
            <w:sz w:val="20"/>
            <w:szCs w:val="20"/>
          </w:rPr>
          <w:t>/</w:t>
        </w:r>
      </w:ins>
      <w:del w:id="69" w:author="Autor">
        <w:r w:rsidR="00426C4B" w:rsidDel="00C4493B">
          <w:rPr>
            <w:rFonts w:ascii="Arial" w:hAnsi="Arial" w:cs="Arial"/>
            <w:sz w:val="20"/>
            <w:szCs w:val="20"/>
          </w:rPr>
          <w:delText xml:space="preserve">, </w:delText>
        </w:r>
      </w:del>
      <w:r w:rsidR="00426C4B">
        <w:rPr>
          <w:rFonts w:ascii="Arial" w:hAnsi="Arial" w:cs="Arial"/>
          <w:sz w:val="20"/>
          <w:szCs w:val="20"/>
        </w:rPr>
        <w:t>tunely</w:t>
      </w:r>
      <w:ins w:id="70" w:author="Autor">
        <w:r w:rsidR="00C4493B">
          <w:rPr>
            <w:rFonts w:ascii="Arial" w:hAnsi="Arial" w:cs="Arial"/>
            <w:sz w:val="20"/>
            <w:szCs w:val="20"/>
          </w:rPr>
          <w:t>/ mosty, tunely</w:t>
        </w:r>
      </w:ins>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37D13895"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71"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71"/>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72"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72"/>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1161168A" w:rsidR="002A193F" w:rsidRDefault="002A193F" w:rsidP="002A193F">
      <w:pPr>
        <w:spacing w:after="0" w:line="240" w:lineRule="auto"/>
        <w:ind w:left="993" w:hanging="284"/>
        <w:contextualSpacing/>
        <w:jc w:val="both"/>
        <w:rPr>
          <w:ins w:id="73" w:author="Autor"/>
          <w:rFonts w:ascii="Arial" w:hAnsi="Arial" w:cs="Arial"/>
          <w:sz w:val="20"/>
          <w:szCs w:val="20"/>
        </w:rPr>
      </w:pPr>
      <w:ins w:id="74" w:author="Auto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4493B">
          <w:rPr>
            <w:rFonts w:ascii="Arial" w:hAnsi="Arial" w:cs="Arial"/>
            <w:sz w:val="20"/>
            <w:szCs w:val="20"/>
          </w:rPr>
          <w:t>/</w:t>
        </w:r>
        <w:del w:id="75" w:author="Autor">
          <w:r w:rsidDel="00C4493B">
            <w:rPr>
              <w:rFonts w:ascii="Arial" w:hAnsi="Arial" w:cs="Arial"/>
              <w:sz w:val="20"/>
              <w:szCs w:val="20"/>
            </w:rPr>
            <w:delText xml:space="preserve">, </w:delText>
          </w:r>
        </w:del>
        <w:r>
          <w:rPr>
            <w:rFonts w:ascii="Arial" w:hAnsi="Arial" w:cs="Arial"/>
            <w:sz w:val="20"/>
            <w:szCs w:val="20"/>
          </w:rPr>
          <w:t>tunely</w:t>
        </w:r>
        <w:r w:rsidR="00C4493B">
          <w:rPr>
            <w:rFonts w:ascii="Arial" w:hAnsi="Arial" w:cs="Arial"/>
            <w:sz w:val="20"/>
            <w:szCs w:val="20"/>
          </w:rPr>
          <w:t>/ mosty, 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ins>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43A1B19A"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76"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w:t>
      </w:r>
      <w:del w:id="77" w:author="Autor">
        <w:r w:rsidDel="002A193F">
          <w:rPr>
            <w:rFonts w:ascii="Arial" w:hAnsi="Arial" w:cs="Arial"/>
            <w:sz w:val="20"/>
            <w:szCs w:val="20"/>
          </w:rPr>
          <w:delText>, tunely</w:delText>
        </w:r>
      </w:del>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bookmarkEnd w:id="76"/>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77777777" w:rsidR="00DE4C0D" w:rsidRPr="00420C9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289BC856"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lastRenderedPageBreak/>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7B614BD4" w14:textId="5EA6F3E2" w:rsidR="00CD01CB"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45E70649" w14:textId="4AE8E88C" w:rsidR="00CD01CB"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642E2E61" w14:textId="77777777" w:rsidR="00CD01CB" w:rsidRPr="00420C9D"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78"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ins w:id="79" w:author="Auto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ins w:id="80" w:author="Autor">
        <w:r w:rsidR="00447134">
          <w:rPr>
            <w:rFonts w:ascii="Arial" w:eastAsia="Times New Roman" w:hAnsi="Arial" w:cs="Arial"/>
            <w:sz w:val="20"/>
            <w:szCs w:val="20"/>
          </w:rPr>
          <w:t>;</w:t>
        </w:r>
      </w:ins>
    </w:p>
    <w:p w14:paraId="25F631A1" w14:textId="6EB89329" w:rsidR="002A193F" w:rsidRDefault="00447134" w:rsidP="002A193F">
      <w:pPr>
        <w:spacing w:after="0" w:line="240" w:lineRule="auto"/>
        <w:ind w:left="993" w:hanging="284"/>
        <w:contextualSpacing/>
        <w:jc w:val="both"/>
        <w:rPr>
          <w:ins w:id="81" w:author="Autor"/>
          <w:rFonts w:ascii="Arial" w:hAnsi="Arial" w:cs="Arial"/>
          <w:sz w:val="20"/>
          <w:szCs w:val="20"/>
        </w:rPr>
      </w:pPr>
      <w:ins w:id="82" w:author="Auto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 xml:space="preserve">platný v čase predloženia ponuky ako </w:t>
        </w:r>
        <w:proofErr w:type="spellStart"/>
        <w:r w:rsidR="002A193F" w:rsidRPr="00420C9D">
          <w:rPr>
            <w:rFonts w:ascii="Arial" w:hAnsi="Arial" w:cs="Arial"/>
            <w:sz w:val="20"/>
            <w:szCs w:val="20"/>
          </w:rPr>
          <w:t>sken</w:t>
        </w:r>
        <w:proofErr w:type="spellEnd"/>
        <w:r w:rsidR="002A193F" w:rsidRPr="00420C9D">
          <w:rPr>
            <w:rFonts w:ascii="Arial" w:hAnsi="Arial" w:cs="Arial"/>
            <w:sz w:val="20"/>
            <w:szCs w:val="20"/>
          </w:rPr>
          <w:t xml:space="preserve"> originálu alebo úradne osvedčenej fotokópie;</w:t>
        </w:r>
      </w:ins>
    </w:p>
    <w:p w14:paraId="1D6F7408" w14:textId="57C31240" w:rsidR="002A193F" w:rsidRPr="002A193F" w:rsidRDefault="002A193F" w:rsidP="002A193F">
      <w:pPr>
        <w:spacing w:after="0" w:line="240" w:lineRule="auto"/>
        <w:ind w:left="993" w:hanging="284"/>
        <w:contextualSpacing/>
        <w:jc w:val="both"/>
        <w:rPr>
          <w:ins w:id="83" w:author="Autor"/>
          <w:rFonts w:ascii="Arial" w:hAnsi="Arial" w:cs="Arial"/>
          <w:sz w:val="20"/>
          <w:szCs w:val="20"/>
        </w:rPr>
      </w:pPr>
      <w:ins w:id="84" w:author="Auto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w:t>
        </w:r>
        <w:proofErr w:type="spellStart"/>
        <w:r w:rsidRPr="002A193F">
          <w:rPr>
            <w:rFonts w:ascii="Arial" w:hAnsi="Arial" w:cs="Arial"/>
            <w:sz w:val="20"/>
            <w:szCs w:val="20"/>
          </w:rPr>
          <w:t>sken</w:t>
        </w:r>
        <w:proofErr w:type="spellEnd"/>
        <w:r w:rsidRPr="002A193F">
          <w:rPr>
            <w:rFonts w:ascii="Arial" w:hAnsi="Arial" w:cs="Arial"/>
            <w:sz w:val="20"/>
            <w:szCs w:val="20"/>
          </w:rPr>
          <w:t xml:space="preserve"> originálu alebo úradne osvedčenej fotokópie;</w:t>
        </w:r>
      </w:ins>
    </w:p>
    <w:bookmarkEnd w:id="78"/>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59982094"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b)</w:t>
      </w:r>
      <w:r w:rsidRPr="000B6702">
        <w:rPr>
          <w:rFonts w:ascii="Arial" w:hAnsi="Arial" w:cs="Arial"/>
          <w:sz w:val="20"/>
          <w:szCs w:val="20"/>
        </w:rPr>
        <w:tab/>
        <w:t>verejný obstarávateľ uzná hlavnému inžinierovi projektu len tie poskytnuté zmluvy v rámci predloženého zoznamu (DSP a DRS), u ktorých bola</w:t>
      </w:r>
      <w:r w:rsidRPr="00420C9D">
        <w:rPr>
          <w:rFonts w:ascii="Arial" w:hAnsi="Arial" w:cs="Arial"/>
          <w:sz w:val="20"/>
          <w:szCs w:val="20"/>
        </w:rPr>
        <w:t xml:space="preserve"> predložená dokumentácia potvrdená podpisom a odtlačkom pečiatky odbornej spôsobilosti hlavného inžiniera projektu. </w:t>
      </w:r>
      <w:r>
        <w:rPr>
          <w:rFonts w:ascii="Arial" w:hAnsi="Arial" w:cs="Arial"/>
          <w:sz w:val="20"/>
          <w:szCs w:val="20"/>
        </w:rPr>
        <w:t>Záujemca</w:t>
      </w:r>
      <w:r w:rsidRPr="00420C9D">
        <w:rPr>
          <w:rFonts w:ascii="Arial" w:hAnsi="Arial" w:cs="Arial"/>
          <w:sz w:val="20"/>
          <w:szCs w:val="20"/>
        </w:rPr>
        <w:t xml:space="preserve"> predloží kópiu príslušnej strany, z ktorej sa dajú overiť potrebné informácie;</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85"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85"/>
    <w:p w14:paraId="5E84933D"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 xml:space="preserve">verejný obstarávateľ uzná zodpovednému projektantovi pre mostnú časť len tie poskytnuté zmluvy v rámci predloženého zoznamu (DSP a DRS), u ktorých bola predložená dokumentácia potvrdená podpisom a odtlačkom pečiatky odbornej spôsobilosti projektanta. </w:t>
      </w:r>
      <w:r>
        <w:rPr>
          <w:rFonts w:ascii="Arial" w:hAnsi="Arial" w:cs="Arial"/>
          <w:sz w:val="20"/>
          <w:szCs w:val="20"/>
        </w:rPr>
        <w:t>Záujemca</w:t>
      </w:r>
      <w:r w:rsidRPr="00420C9D">
        <w:rPr>
          <w:rFonts w:ascii="Arial" w:hAnsi="Arial" w:cs="Arial"/>
          <w:sz w:val="20"/>
          <w:szCs w:val="20"/>
        </w:rPr>
        <w:t xml:space="preserve"> predloží kópiu príslušnej strany, z ktorej sa dajú overiť potrebné informácie;</w:t>
      </w:r>
    </w:p>
    <w:p w14:paraId="6037D527"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86"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86"/>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w:t>
      </w:r>
      <w:r w:rsidRPr="00420C9D">
        <w:rPr>
          <w:rFonts w:ascii="Arial" w:eastAsia="Arial" w:hAnsi="Arial" w:cs="Arial"/>
          <w:sz w:val="20"/>
          <w:szCs w:val="20"/>
          <w:u w:color="000000"/>
          <w:bdr w:val="nil"/>
        </w:rPr>
        <w:lastRenderedPageBreak/>
        <w:t xml:space="preserve">-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5AB6322D"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1AAFDA9E" w14:textId="676292F2" w:rsidR="00CD01CB" w:rsidRDefault="00CD01C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4BAC4CEB" w14:textId="2C0FA8A4" w:rsidR="00CD01CB" w:rsidRDefault="00CD01C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6FC56A2D" w14:textId="77777777" w:rsidR="00CD01CB" w:rsidRPr="00420C9D" w:rsidRDefault="00CD01C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87" w:name="_Hlk166833834"/>
      <w:r w:rsidRPr="00420C9D">
        <w:rPr>
          <w:rFonts w:ascii="Arial" w:hAnsi="Arial" w:cs="Arial"/>
          <w:b/>
          <w:sz w:val="20"/>
          <w:szCs w:val="20"/>
        </w:rPr>
        <w:t xml:space="preserve"> </w:t>
      </w:r>
      <w:bookmarkStart w:id="88" w:name="_Hlk167183422"/>
      <w:r w:rsidRPr="00420C9D">
        <w:rPr>
          <w:rFonts w:ascii="Arial" w:hAnsi="Arial" w:cs="Arial"/>
          <w:sz w:val="20"/>
          <w:szCs w:val="20"/>
        </w:rPr>
        <w:t>preukáže odbornú prax za rozhodné obdobie za nasledovných podmienok:</w:t>
      </w:r>
    </w:p>
    <w:bookmarkEnd w:id="87"/>
    <w:bookmarkEnd w:id="88"/>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89"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89"/>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1CF60E58" w14:textId="49CB37A8" w:rsidR="00426C4B" w:rsidRPr="00F32381"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90"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90"/>
      <w:r w:rsidRPr="00420C9D">
        <w:rPr>
          <w:rFonts w:ascii="Arial" w:hAnsi="Arial" w:cs="Arial"/>
          <w:sz w:val="20"/>
          <w:szCs w:val="20"/>
        </w:rPr>
        <w:t>;</w:t>
      </w:r>
    </w:p>
    <w:p w14:paraId="0A150796" w14:textId="7615A2B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91" w:name="_Hlk173842333"/>
      <w:r w:rsidRPr="00420C9D">
        <w:rPr>
          <w:rFonts w:ascii="Arial" w:hAnsi="Arial" w:cs="Arial"/>
          <w:sz w:val="20"/>
          <w:szCs w:val="20"/>
        </w:rPr>
        <w:t xml:space="preserve">resp. ekvivalentný doklad platný v čase </w:t>
      </w:r>
      <w:r w:rsidRPr="00420C9D">
        <w:rPr>
          <w:rFonts w:ascii="Arial" w:hAnsi="Arial" w:cs="Arial"/>
          <w:sz w:val="20"/>
          <w:szCs w:val="20"/>
        </w:rPr>
        <w:lastRenderedPageBreak/>
        <w:t xml:space="preserve">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fotokópie.(platí pre banské vetranie);</w:t>
      </w:r>
    </w:p>
    <w:p w14:paraId="370F520B" w14:textId="65D30949" w:rsidR="00433484" w:rsidRDefault="00433484" w:rsidP="00DE4C0D">
      <w:pPr>
        <w:spacing w:after="0" w:line="240" w:lineRule="auto"/>
        <w:ind w:left="993" w:hanging="284"/>
        <w:contextualSpacing/>
        <w:jc w:val="both"/>
        <w:rPr>
          <w:rFonts w:ascii="Arial" w:hAnsi="Arial" w:cs="Arial"/>
          <w:sz w:val="20"/>
          <w:szCs w:val="20"/>
        </w:rPr>
      </w:pPr>
    </w:p>
    <w:p w14:paraId="6C182828" w14:textId="7B27FB74" w:rsidR="00433484" w:rsidRDefault="00433484" w:rsidP="00DE4C0D">
      <w:pPr>
        <w:spacing w:after="0" w:line="240" w:lineRule="auto"/>
        <w:ind w:left="993" w:hanging="284"/>
        <w:contextualSpacing/>
        <w:jc w:val="both"/>
        <w:rPr>
          <w:rFonts w:ascii="Arial" w:hAnsi="Arial" w:cs="Arial"/>
          <w:sz w:val="20"/>
          <w:szCs w:val="20"/>
        </w:rPr>
      </w:pPr>
    </w:p>
    <w:p w14:paraId="47E69DB5" w14:textId="6AF283EC" w:rsidR="00433484" w:rsidRDefault="00433484" w:rsidP="00DE4C0D">
      <w:pPr>
        <w:spacing w:after="0" w:line="240" w:lineRule="auto"/>
        <w:ind w:left="993" w:hanging="284"/>
        <w:contextualSpacing/>
        <w:jc w:val="both"/>
        <w:rPr>
          <w:rFonts w:ascii="Arial" w:hAnsi="Arial" w:cs="Arial"/>
          <w:sz w:val="20"/>
          <w:szCs w:val="20"/>
        </w:rPr>
      </w:pPr>
    </w:p>
    <w:p w14:paraId="74BBEF2A" w14:textId="75A01853" w:rsidR="00433484" w:rsidRDefault="00433484" w:rsidP="00DE4C0D">
      <w:pPr>
        <w:spacing w:after="0" w:line="240" w:lineRule="auto"/>
        <w:ind w:left="993" w:hanging="284"/>
        <w:contextualSpacing/>
        <w:jc w:val="both"/>
        <w:rPr>
          <w:rFonts w:ascii="Arial" w:hAnsi="Arial" w:cs="Arial"/>
          <w:sz w:val="20"/>
          <w:szCs w:val="20"/>
        </w:rPr>
      </w:pPr>
    </w:p>
    <w:p w14:paraId="19D21986" w14:textId="77777777" w:rsidR="00433484" w:rsidRPr="00420C9D" w:rsidRDefault="00433484" w:rsidP="00DE4C0D">
      <w:pPr>
        <w:spacing w:after="0" w:line="240" w:lineRule="auto"/>
        <w:ind w:left="993" w:hanging="284"/>
        <w:contextualSpacing/>
        <w:jc w:val="both"/>
        <w:rPr>
          <w:rFonts w:ascii="Arial" w:hAnsi="Arial" w:cs="Arial"/>
          <w:sz w:val="20"/>
          <w:szCs w:val="20"/>
        </w:rPr>
      </w:pPr>
    </w:p>
    <w:bookmarkEnd w:id="91"/>
    <w:p w14:paraId="63D0BD29" w14:textId="326EEBF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92"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bookmarkEnd w:id="92"/>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38541BB6"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93"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93"/>
      <w:r>
        <w:rPr>
          <w:rFonts w:ascii="Arial" w:hAnsi="Arial" w:cs="Arial"/>
          <w:sz w:val="20"/>
          <w:szCs w:val="20"/>
        </w:rPr>
        <w:t xml:space="preserve">: </w:t>
      </w:r>
      <w:bookmarkStart w:id="94"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94"/>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 xml:space="preserve">na diaľnici alebo rýchlostnej ceste, alebo ceste obdobného charakteru, ktorá spĺňa parametre </w:t>
      </w:r>
      <w:r w:rsidRPr="00E87276">
        <w:rPr>
          <w:rFonts w:ascii="Arial" w:hAnsi="Arial" w:cs="Arial"/>
          <w:sz w:val="20"/>
          <w:szCs w:val="20"/>
        </w:rPr>
        <w:lastRenderedPageBreak/>
        <w:t>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5CE22009" w14:textId="6F107F1E" w:rsidR="00DE4C0D" w:rsidRDefault="00DE4C0D" w:rsidP="00DE4C0D">
      <w:pPr>
        <w:spacing w:after="0" w:line="240" w:lineRule="auto"/>
        <w:ind w:left="993" w:hanging="284"/>
        <w:contextualSpacing/>
        <w:jc w:val="both"/>
        <w:rPr>
          <w:rFonts w:ascii="Arial" w:eastAsia="Arial" w:hAnsi="Arial" w:cs="Arial"/>
          <w:sz w:val="20"/>
          <w:szCs w:val="20"/>
          <w:u w:color="000000"/>
          <w:bdr w:val="nil"/>
        </w:rPr>
      </w:pPr>
    </w:p>
    <w:p w14:paraId="66E99B21" w14:textId="5CA36708" w:rsidR="00433484"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03B47F04" w14:textId="3E797F84" w:rsidR="00433484"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561DB43B" w14:textId="4C982E00" w:rsidR="00433484"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77777777"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Projektom sa rozumie referencia na stavebné 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Referenčného listu kľúčového odborníka (Príloha B3 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lastRenderedPageBreak/>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3CCCAA25" w14:textId="12A8165A"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Pr="00420C9D" w:rsidRDefault="00536359"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95" w:name="_Hlk129093998"/>
      <w:r w:rsidRPr="00CD2EAD">
        <w:rPr>
          <w:rFonts w:ascii="Arial" w:eastAsia="Times New Roman" w:hAnsi="Arial" w:cs="Arial"/>
          <w:b/>
          <w:caps/>
          <w:sz w:val="24"/>
          <w:szCs w:val="24"/>
        </w:rPr>
        <w:t xml:space="preserve">Príloha B8 </w:t>
      </w:r>
      <w:bookmarkEnd w:id="95"/>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67043B99" w:rsidR="0007088A" w:rsidRDefault="0007088A"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Národná diaľničná spoločnosť, a.s.</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lastRenderedPageBreak/>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lastRenderedPageBreak/>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00662231" w:rsidR="002A2CAF" w:rsidRPr="002A2CAF" w:rsidRDefault="002A2CA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sidRPr="002A2CAF">
              <w:rPr>
                <w:rFonts w:ascii="Arial" w:eastAsia="Arial" w:hAnsi="Arial" w:cs="Arial"/>
                <w:b/>
                <w:sz w:val="20"/>
                <w:szCs w:val="20"/>
              </w:rPr>
              <w:t>40</w:t>
            </w:r>
            <w:r w:rsidR="00A8101E">
              <w:rPr>
                <w:rFonts w:ascii="Arial" w:eastAsia="Arial" w:hAnsi="Arial" w:cs="Arial"/>
                <w:b/>
                <w:sz w:val="20"/>
                <w:szCs w:val="20"/>
              </w:rPr>
              <w:t xml:space="preserve"> </w:t>
            </w:r>
            <w:r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6D539972"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Kľúčové strojné vybavenie</w:t>
            </w:r>
          </w:p>
          <w:p w14:paraId="7F1AFAA8" w14:textId="709E86C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693A5C6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76E38F9B"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3</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4A98D6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673A753"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ins w:id="96" w:author="Autor">
        <w:r w:rsidR="00DC0C42">
          <w:rPr>
            <w:rFonts w:ascii="Arial" w:eastAsia="Arial" w:hAnsi="Arial" w:cs="Arial"/>
            <w:sz w:val="20"/>
            <w:szCs w:val="20"/>
          </w:rPr>
          <w:t>5</w:t>
        </w:r>
      </w:ins>
      <w:del w:id="97" w:author="Autor">
        <w:r w:rsidR="002A2CAF" w:rsidRPr="002A2CAF" w:rsidDel="00DC0C42">
          <w:rPr>
            <w:rFonts w:ascii="Arial" w:eastAsia="Arial" w:hAnsi="Arial" w:cs="Arial"/>
            <w:sz w:val="20"/>
            <w:szCs w:val="20"/>
          </w:rPr>
          <w:delText>0</w:delText>
        </w:r>
      </w:del>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10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lastRenderedPageBreak/>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5ED64381"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40</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0E7E47DB"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40</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77777777" w:rsidR="002A2CAF" w:rsidRPr="002A2CAF" w:rsidRDefault="002A2CAF" w:rsidP="00152B73">
      <w:pPr>
        <w:keepNext/>
        <w:spacing w:after="0" w:line="240" w:lineRule="auto"/>
        <w:ind w:left="709" w:hanging="425"/>
        <w:jc w:val="both"/>
        <w:outlineLvl w:val="1"/>
        <w:rPr>
          <w:rFonts w:ascii="Arial" w:eastAsia="Arial" w:hAnsi="Arial" w:cs="Arial"/>
          <w:color w:val="000000"/>
          <w:sz w:val="20"/>
          <w:szCs w:val="20"/>
        </w:rPr>
      </w:pPr>
    </w:p>
    <w:p w14:paraId="1B7CDB1B" w14:textId="41414D79" w:rsidR="002A2CAF" w:rsidRPr="002A2CAF" w:rsidRDefault="002A2CAF" w:rsidP="0082326C">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3. </w:t>
      </w:r>
      <w:r w:rsidR="00152B73">
        <w:rPr>
          <w:rFonts w:ascii="Arial" w:eastAsia="Times New Roman" w:hAnsi="Arial" w:cs="Arial"/>
          <w:b/>
          <w:sz w:val="20"/>
          <w:szCs w:val="20"/>
        </w:rPr>
        <w:tab/>
        <w:t>Pravidl</w:t>
      </w:r>
      <w:r w:rsidR="00C81C6D">
        <w:rPr>
          <w:rFonts w:ascii="Arial" w:eastAsia="Times New Roman" w:hAnsi="Arial" w:cs="Arial"/>
          <w:b/>
          <w:sz w:val="20"/>
          <w:szCs w:val="20"/>
        </w:rPr>
        <w:t>o</w:t>
      </w:r>
      <w:r w:rsidR="00152B73">
        <w:rPr>
          <w:rFonts w:ascii="Arial" w:eastAsia="Times New Roman" w:hAnsi="Arial" w:cs="Arial"/>
          <w:b/>
          <w:sz w:val="20"/>
          <w:szCs w:val="20"/>
        </w:rPr>
        <w:t xml:space="preserve"> P</w:t>
      </w:r>
      <w:r w:rsidRPr="002A2CAF">
        <w:rPr>
          <w:rFonts w:ascii="Arial" w:eastAsia="Times New Roman" w:hAnsi="Arial" w:cs="Arial"/>
          <w:b/>
          <w:sz w:val="20"/>
          <w:szCs w:val="20"/>
        </w:rPr>
        <w:t xml:space="preserve">2 </w:t>
      </w:r>
      <w:bookmarkStart w:id="98" w:name="_Hlk173845289"/>
      <w:r w:rsidRPr="002A2CAF">
        <w:rPr>
          <w:rFonts w:ascii="Arial" w:eastAsia="Times New Roman" w:hAnsi="Arial" w:cs="Arial"/>
          <w:b/>
          <w:sz w:val="20"/>
          <w:szCs w:val="20"/>
        </w:rPr>
        <w:t>Kľúčové strojové vybavenie</w:t>
      </w:r>
      <w:bookmarkEnd w:id="98"/>
      <w:r w:rsidR="00420C98">
        <w:rPr>
          <w:rFonts w:ascii="Arial" w:eastAsia="Times New Roman" w:hAnsi="Arial" w:cs="Arial"/>
          <w:b/>
          <w:sz w:val="20"/>
          <w:szCs w:val="20"/>
        </w:rPr>
        <w:t>:</w:t>
      </w:r>
    </w:p>
    <w:p w14:paraId="18A4E580" w14:textId="3ADFD548" w:rsidR="002A2CAF" w:rsidRPr="002A2CAF" w:rsidRDefault="002A2CAF"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3.1 </w:t>
      </w:r>
      <w:r w:rsidR="00C81C6D">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C81C6D">
        <w:rPr>
          <w:rFonts w:ascii="Arial" w:eastAsia="Arial" w:hAnsi="Arial" w:cs="Arial"/>
          <w:color w:val="000000"/>
          <w:sz w:val="20"/>
          <w:szCs w:val="20"/>
        </w:rPr>
        <w:t>Pravidla P</w:t>
      </w:r>
      <w:r w:rsidRPr="002A2CAF">
        <w:rPr>
          <w:rFonts w:ascii="Arial" w:eastAsia="Arial" w:hAnsi="Arial" w:cs="Arial"/>
          <w:color w:val="000000"/>
          <w:sz w:val="20"/>
          <w:szCs w:val="20"/>
        </w:rPr>
        <w:t>2</w:t>
      </w:r>
      <w:r w:rsidR="00F06B71" w:rsidRPr="00F06B71">
        <w:rPr>
          <w:rFonts w:ascii="Arial" w:eastAsia="Times New Roman" w:hAnsi="Arial" w:cs="Arial"/>
          <w:b/>
          <w:sz w:val="20"/>
          <w:szCs w:val="20"/>
        </w:rPr>
        <w:t xml:space="preserve"> </w:t>
      </w:r>
      <w:r w:rsidR="00F06B71" w:rsidRPr="00F06B71">
        <w:rPr>
          <w:rFonts w:ascii="Arial" w:eastAsia="Arial" w:hAnsi="Arial" w:cs="Arial"/>
          <w:color w:val="000000"/>
          <w:sz w:val="20"/>
          <w:szCs w:val="20"/>
        </w:rPr>
        <w:t>Kľúčové strojové vybavenie</w:t>
      </w:r>
      <w:r w:rsidR="00C81C6D" w:rsidRPr="00F06B71">
        <w:rPr>
          <w:rFonts w:ascii="Arial" w:eastAsia="Arial" w:hAnsi="Arial" w:cs="Arial"/>
          <w:color w:val="000000"/>
          <w:sz w:val="20"/>
          <w:szCs w:val="20"/>
        </w:rPr>
        <w:t>:</w:t>
      </w:r>
    </w:p>
    <w:p w14:paraId="22039A83" w14:textId="18B19CF8" w:rsidR="002A2CAF"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sidR="00F06B71">
        <w:rPr>
          <w:rFonts w:ascii="Arial" w:eastAsia="Arial" w:hAnsi="Arial" w:cs="Arial"/>
          <w:color w:val="000000"/>
          <w:sz w:val="20"/>
          <w:szCs w:val="20"/>
        </w:rPr>
        <w:t>p</w:t>
      </w:r>
      <w:r>
        <w:rPr>
          <w:rFonts w:ascii="Arial" w:eastAsia="Arial" w:hAnsi="Arial" w:cs="Arial"/>
          <w:color w:val="000000"/>
          <w:sz w:val="20"/>
          <w:szCs w:val="20"/>
        </w:rPr>
        <w:t>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mal pre realizáciu dostatočné množstvo strojového vybavenia, a to aj pre účely zaistenia kontinuity plnenia diela pri výpadku nasadených strojov. Záujemca vyplní Prílohu B</w:t>
      </w:r>
      <w:r w:rsidRPr="00C81C6D">
        <w:rPr>
          <w:rFonts w:ascii="Arial" w:eastAsia="Arial" w:hAnsi="Arial" w:cs="Arial"/>
          <w:color w:val="000000"/>
          <w:sz w:val="20"/>
          <w:szCs w:val="20"/>
        </w:rPr>
        <w:t>11</w:t>
      </w:r>
      <w:r w:rsidR="0007088A">
        <w:rPr>
          <w:rFonts w:ascii="Arial" w:eastAsia="Arial" w:hAnsi="Arial" w:cs="Arial"/>
          <w:color w:val="000000"/>
          <w:sz w:val="20"/>
          <w:szCs w:val="20"/>
        </w:rPr>
        <w:t>B</w:t>
      </w:r>
      <w:r w:rsidRPr="00C81C6D">
        <w:rPr>
          <w:rFonts w:ascii="Arial" w:eastAsia="Arial" w:hAnsi="Arial" w:cs="Arial"/>
          <w:color w:val="000000"/>
          <w:sz w:val="20"/>
          <w:szCs w:val="20"/>
        </w:rPr>
        <w:t xml:space="preserve"> Časť</w:t>
      </w:r>
      <w:r>
        <w:rPr>
          <w:rFonts w:ascii="Arial" w:eastAsia="Arial" w:hAnsi="Arial" w:cs="Arial"/>
          <w:color w:val="000000"/>
          <w:sz w:val="20"/>
          <w:szCs w:val="20"/>
        </w:rPr>
        <w:t xml:space="preserve"> B Zväzok 1 týchto SP</w:t>
      </w:r>
      <w:r w:rsidR="00420C98">
        <w:rPr>
          <w:rFonts w:ascii="Arial" w:eastAsia="Arial" w:hAnsi="Arial" w:cs="Arial"/>
          <w:color w:val="000000"/>
          <w:sz w:val="20"/>
          <w:szCs w:val="20"/>
        </w:rPr>
        <w:t xml:space="preserve"> pre nasledovné strojové vybavenie:</w:t>
      </w:r>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14:paraId="76297329" w14:textId="77777777" w:rsidTr="00284906">
        <w:trPr>
          <w:trHeight w:val="1995"/>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26C4FDA"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E254CDD"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0802A117"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67EAAAEC"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0AC0916"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52E5534E"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42B9A7A9"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6761CD71"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2E135A18"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703CD68B" w14:textId="6706566D"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color w:val="FF0000"/>
                <w:sz w:val="20"/>
                <w:szCs w:val="20"/>
              </w:rPr>
            </w:pPr>
            <w:r w:rsidRPr="002A2CAF">
              <w:rPr>
                <w:rFonts w:ascii="Arial" w:eastAsia="Arial" w:hAnsi="Arial" w:cs="Arial"/>
                <w:sz w:val="20"/>
                <w:szCs w:val="20"/>
              </w:rPr>
              <w:t xml:space="preserve">Vibračný </w:t>
            </w:r>
            <w:r w:rsidRPr="002A2CAF">
              <w:rPr>
                <w:rFonts w:ascii="Arial" w:eastAsia="Arial" w:hAnsi="Arial" w:cs="Arial"/>
                <w:color w:val="000000"/>
                <w:sz w:val="20"/>
                <w:szCs w:val="20"/>
              </w:rPr>
              <w:t>zemný valec – 2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507424A3"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2F94AFCF" w14:textId="47E7A2BD"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723D7458" w14:textId="77777777" w:rsidTr="00284906">
        <w:trPr>
          <w:trHeight w:val="1537"/>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2DCDD8B6"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4CFF7749" w14:textId="7C2A8404"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7F901C0F"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569164E8"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7A5703B4" w14:textId="418DEA1E"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Manipulátor na striekanie betónovej zmesi – 3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3388E81B"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 xml:space="preserve">Za každý uvedený komplet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E7DFC1A" w14:textId="5DE520E0" w:rsidR="002A2CAF" w:rsidRPr="002A2CAF" w:rsidRDefault="002A2CAF" w:rsidP="00420C98">
            <w:pPr>
              <w:widowControl w:val="0"/>
              <w:tabs>
                <w:tab w:val="left" w:pos="567"/>
                <w:tab w:val="left" w:pos="851"/>
                <w:tab w:val="left" w:pos="1134"/>
                <w:tab w:val="left" w:pos="1276"/>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0B40363A" w14:textId="77777777" w:rsidTr="00420C98">
        <w:trPr>
          <w:trHeight w:val="868"/>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6B00B4E7"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5CDC63B4"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0DE9D4F3"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E9B189C"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2 x žeriav </w:t>
            </w:r>
          </w:p>
          <w:p w14:paraId="7F0C0A8F"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0BFE13C0" w14:textId="4ECB27A2" w:rsid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62BC5E59" w14:textId="77777777" w:rsidR="00284906" w:rsidRPr="002A2CAF" w:rsidRDefault="00284906" w:rsidP="00284906">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4F8BC11E" w14:textId="77777777" w:rsidR="002A2CAF" w:rsidRPr="002A2CAF" w:rsidRDefault="002A2CAF" w:rsidP="00420C98">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2513E174" w14:textId="77777777"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097D982D" w14:textId="1B18AC1F"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sz w:val="20"/>
                <w:szCs w:val="20"/>
              </w:rPr>
            </w:pPr>
            <w:r w:rsidRPr="002A2CAF">
              <w:rPr>
                <w:rFonts w:ascii="Arial" w:eastAsia="Arial" w:hAnsi="Arial" w:cs="Arial"/>
                <w:color w:val="000000"/>
                <w:sz w:val="20"/>
                <w:szCs w:val="20"/>
              </w:rPr>
              <w:t>domiešavač – 5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54AA13BE"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6D16C9A" w14:textId="7D91DAEF"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1 ks</w:t>
            </w:r>
          </w:p>
        </w:tc>
      </w:tr>
      <w:tr w:rsidR="00420C98" w:rsidRPr="002A2CAF" w14:paraId="61C73CBF" w14:textId="77777777" w:rsidTr="00420C98">
        <w:trPr>
          <w:trHeight w:val="2302"/>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lastRenderedPageBreak/>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2F3A1630"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6271F20C"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485FA28E"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7EC0684"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54C2C321"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692BAABC" w14:textId="7A85DAB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obaľovacia súprava na výrobu asfaltových zmesí min. 100t/h – 1 ks (musí spĺňať najmä TKP 6/2019, bod 9.2)</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2149ED6C"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20 </w:t>
            </w:r>
            <w:r w:rsidRPr="002A2CAF">
              <w:rPr>
                <w:rFonts w:ascii="Arial" w:eastAsia="Arial" w:hAnsi="Arial" w:cs="Arial"/>
                <w:color w:val="000000"/>
                <w:sz w:val="20"/>
                <w:szCs w:val="20"/>
              </w:rPr>
              <w:t>bodov</w:t>
            </w:r>
          </w:p>
          <w:p w14:paraId="3BAC7312" w14:textId="677C034B" w:rsidR="002A2CAF" w:rsidRPr="002A2CAF" w:rsidDel="0024193B"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2 ks</w:t>
            </w:r>
          </w:p>
        </w:tc>
      </w:tr>
    </w:tbl>
    <w:p w14:paraId="3783A166" w14:textId="09D9C041" w:rsidR="002A2CAF" w:rsidRDefault="002A2CAF" w:rsidP="0082326C">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color w:val="000000"/>
          <w:sz w:val="20"/>
          <w:szCs w:val="20"/>
        </w:rPr>
      </w:pPr>
    </w:p>
    <w:p w14:paraId="731FCCF9" w14:textId="6EF0163F" w:rsidR="0082326C" w:rsidRPr="0082326C" w:rsidRDefault="0082326C" w:rsidP="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r>
      <w:r>
        <w:rPr>
          <w:rFonts w:ascii="Arial" w:eastAsia="Arial" w:hAnsi="Arial" w:cs="Arial"/>
          <w:color w:val="000000"/>
          <w:sz w:val="20"/>
          <w:szCs w:val="20"/>
        </w:rPr>
        <w:tab/>
      </w:r>
      <w:r w:rsidRPr="0082326C">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P2</w:t>
      </w:r>
      <w:r w:rsidRPr="0082326C">
        <w:rPr>
          <w:rFonts w:ascii="Arial" w:eastAsia="Arial" w:hAnsi="Arial" w:cs="Arial"/>
          <w:color w:val="000000"/>
          <w:sz w:val="20"/>
          <w:szCs w:val="20"/>
        </w:rPr>
        <w:t xml:space="preserve"> Kľúčové strojové vybavenie</w:t>
      </w:r>
      <w:r w:rsidR="00F06B71">
        <w:rPr>
          <w:rFonts w:ascii="Arial" w:eastAsia="Arial" w:hAnsi="Arial" w:cs="Arial"/>
          <w:color w:val="000000"/>
          <w:sz w:val="20"/>
          <w:szCs w:val="20"/>
        </w:rPr>
        <w:t>:</w:t>
      </w:r>
    </w:p>
    <w:p w14:paraId="26076D69" w14:textId="0EEE7032" w:rsidR="0082326C" w:rsidRPr="0082326C" w:rsidRDefault="0082326C" w:rsidP="0082326C">
      <w:pPr>
        <w:widowControl w:val="0"/>
        <w:pBdr>
          <w:top w:val="nil"/>
          <w:left w:val="nil"/>
          <w:bottom w:val="nil"/>
          <w:right w:val="nil"/>
          <w:between w:val="nil"/>
        </w:pBdr>
        <w:tabs>
          <w:tab w:val="left" w:pos="567"/>
          <w:tab w:val="left" w:pos="709"/>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Pr="0082326C">
        <w:rPr>
          <w:rFonts w:ascii="Arial" w:eastAsia="Arial" w:hAnsi="Arial" w:cs="Arial"/>
          <w:b/>
          <w:color w:val="000000"/>
          <w:sz w:val="20"/>
          <w:szCs w:val="20"/>
        </w:rPr>
        <w:t>K2,1 = (</w:t>
      </w:r>
      <w:proofErr w:type="spellStart"/>
      <w:r w:rsidRPr="0082326C">
        <w:rPr>
          <w:rFonts w:ascii="Arial" w:eastAsia="Arial" w:hAnsi="Arial" w:cs="Arial"/>
          <w:b/>
          <w:color w:val="000000"/>
          <w:sz w:val="20"/>
          <w:szCs w:val="20"/>
        </w:rPr>
        <w:t>RSi</w:t>
      </w:r>
      <w:proofErr w:type="spellEnd"/>
      <w:r w:rsidRPr="0082326C">
        <w:rPr>
          <w:rFonts w:ascii="Arial" w:eastAsia="Arial" w:hAnsi="Arial" w:cs="Arial"/>
          <w:b/>
          <w:color w:val="000000"/>
          <w:sz w:val="20"/>
          <w:szCs w:val="20"/>
        </w:rPr>
        <w:t xml:space="preserve"> /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 100</w:t>
      </w:r>
    </w:p>
    <w:p w14:paraId="05FD1FD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b/>
          <w:color w:val="000000"/>
          <w:sz w:val="20"/>
          <w:szCs w:val="20"/>
        </w:rPr>
      </w:pPr>
    </w:p>
    <w:p w14:paraId="5ABBA557"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6BC2EED1" w14:textId="637B103E"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K2,1 - Počet bodov, ktoré získa </w:t>
      </w:r>
      <w:r w:rsidR="00284906">
        <w:rPr>
          <w:rFonts w:ascii="Arial" w:eastAsia="Arial" w:hAnsi="Arial" w:cs="Arial"/>
          <w:color w:val="000000"/>
          <w:sz w:val="20"/>
          <w:szCs w:val="20"/>
        </w:rPr>
        <w:t>p</w:t>
      </w:r>
      <w:r w:rsidRPr="0082326C">
        <w:rPr>
          <w:rFonts w:ascii="Arial" w:eastAsia="Arial" w:hAnsi="Arial" w:cs="Arial"/>
          <w:color w:val="000000"/>
          <w:sz w:val="20"/>
          <w:szCs w:val="20"/>
        </w:rPr>
        <w:t xml:space="preserve">onuka vyhodnocovaného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po uplatnení daného</w:t>
      </w:r>
      <w:r>
        <w:rPr>
          <w:rFonts w:ascii="Arial" w:eastAsia="Arial" w:hAnsi="Arial" w:cs="Arial"/>
          <w:color w:val="000000"/>
          <w:sz w:val="20"/>
          <w:szCs w:val="20"/>
        </w:rPr>
        <w:t xml:space="preserve"> </w:t>
      </w:r>
      <w:r w:rsidRPr="0082326C">
        <w:rPr>
          <w:rFonts w:ascii="Arial" w:eastAsia="Arial" w:hAnsi="Arial" w:cs="Arial"/>
          <w:color w:val="000000"/>
          <w:sz w:val="20"/>
          <w:szCs w:val="20"/>
        </w:rPr>
        <w:t>vzorca</w:t>
      </w:r>
    </w:p>
    <w:p w14:paraId="3050BD91"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RSi</w:t>
      </w:r>
      <w:proofErr w:type="spellEnd"/>
      <w:r w:rsidRPr="0082326C">
        <w:rPr>
          <w:rFonts w:ascii="Arial" w:eastAsia="Arial" w:hAnsi="Arial" w:cs="Arial"/>
          <w:color w:val="000000"/>
          <w:sz w:val="20"/>
          <w:szCs w:val="20"/>
        </w:rPr>
        <w:t xml:space="preserve"> – Súčet bodov za množstvo uvedených kľúčových strojov</w:t>
      </w:r>
    </w:p>
    <w:p w14:paraId="24851E0C"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82326C">
        <w:rPr>
          <w:rFonts w:ascii="Arial" w:eastAsia="Arial" w:hAnsi="Arial" w:cs="Arial"/>
          <w:color w:val="000000"/>
          <w:sz w:val="20"/>
          <w:szCs w:val="20"/>
        </w:rPr>
        <w:t>RSmax</w:t>
      </w:r>
      <w:proofErr w:type="spellEnd"/>
      <w:r w:rsidRPr="0082326C">
        <w:rPr>
          <w:rFonts w:ascii="Arial" w:eastAsia="Arial" w:hAnsi="Arial" w:cs="Arial"/>
          <w:color w:val="000000"/>
          <w:sz w:val="20"/>
          <w:szCs w:val="20"/>
        </w:rPr>
        <w:t xml:space="preserve"> – Maximálny počet bodov, </w:t>
      </w:r>
      <w:proofErr w:type="spellStart"/>
      <w:r w:rsidRPr="0082326C">
        <w:rPr>
          <w:rFonts w:ascii="Arial" w:eastAsia="Arial" w:hAnsi="Arial" w:cs="Arial"/>
          <w:b/>
          <w:color w:val="000000"/>
          <w:sz w:val="20"/>
          <w:szCs w:val="20"/>
        </w:rPr>
        <w:t>RSmax</w:t>
      </w:r>
      <w:proofErr w:type="spellEnd"/>
      <w:r w:rsidRPr="0082326C">
        <w:rPr>
          <w:rFonts w:ascii="Arial" w:eastAsia="Arial" w:hAnsi="Arial" w:cs="Arial"/>
          <w:b/>
          <w:color w:val="000000"/>
          <w:sz w:val="20"/>
          <w:szCs w:val="20"/>
        </w:rPr>
        <w:t xml:space="preserve"> = 100</w:t>
      </w:r>
    </w:p>
    <w:p w14:paraId="6ED2936F"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1F6EFA05"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
    <w:p w14:paraId="7F7A4C7B" w14:textId="36637778"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Záujemcovi sa pridelia body v zmysle stanoveného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a výsledná hodnota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w:t>
      </w:r>
      <w:r>
        <w:rPr>
          <w:rFonts w:ascii="Arial" w:eastAsia="Arial" w:hAnsi="Arial" w:cs="Arial"/>
          <w:color w:val="000000"/>
          <w:sz w:val="20"/>
          <w:szCs w:val="20"/>
        </w:rPr>
        <w:t xml:space="preserve">P2 </w:t>
      </w:r>
      <w:r w:rsidRPr="0082326C">
        <w:rPr>
          <w:rFonts w:ascii="Arial" w:eastAsia="Arial" w:hAnsi="Arial" w:cs="Arial"/>
          <w:color w:val="000000"/>
          <w:sz w:val="20"/>
          <w:szCs w:val="20"/>
        </w:rPr>
        <w:t>sa určí podľa vzorca:</w:t>
      </w:r>
    </w:p>
    <w:p w14:paraId="11D51381" w14:textId="53B1FABD"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82326C">
        <w:rPr>
          <w:rFonts w:ascii="Arial" w:eastAsia="Arial" w:hAnsi="Arial" w:cs="Arial"/>
          <w:b/>
          <w:color w:val="000000"/>
          <w:sz w:val="20"/>
          <w:szCs w:val="20"/>
        </w:rPr>
        <w:t>K2 = K</w:t>
      </w:r>
      <w:r w:rsidR="001045B8">
        <w:rPr>
          <w:rFonts w:ascii="Arial" w:eastAsia="Arial" w:hAnsi="Arial" w:cs="Arial"/>
          <w:b/>
          <w:color w:val="000000"/>
          <w:sz w:val="20"/>
          <w:szCs w:val="20"/>
        </w:rPr>
        <w:t>2,1</w:t>
      </w:r>
      <w:r w:rsidRPr="0082326C">
        <w:rPr>
          <w:rFonts w:ascii="Arial" w:eastAsia="Arial" w:hAnsi="Arial" w:cs="Arial"/>
          <w:b/>
          <w:color w:val="000000"/>
          <w:sz w:val="20"/>
          <w:szCs w:val="20"/>
        </w:rPr>
        <w:t xml:space="preserve"> x 55</w:t>
      </w:r>
      <w:r w:rsidR="001045B8">
        <w:rPr>
          <w:rFonts w:ascii="Arial" w:eastAsia="Arial" w:hAnsi="Arial" w:cs="Arial"/>
          <w:b/>
          <w:color w:val="000000"/>
          <w:sz w:val="20"/>
          <w:szCs w:val="20"/>
        </w:rPr>
        <w:t xml:space="preserve"> </w:t>
      </w:r>
      <w:r w:rsidRPr="0082326C">
        <w:rPr>
          <w:rFonts w:ascii="Arial" w:eastAsia="Arial" w:hAnsi="Arial" w:cs="Arial"/>
          <w:b/>
          <w:color w:val="000000"/>
          <w:sz w:val="20"/>
          <w:szCs w:val="20"/>
        </w:rPr>
        <w:t>%</w:t>
      </w:r>
    </w:p>
    <w:p w14:paraId="365A096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37280146" w14:textId="0CB68F7F"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K2</w:t>
      </w:r>
      <w:r w:rsidR="001045B8">
        <w:rPr>
          <w:rFonts w:ascii="Arial" w:eastAsia="Arial" w:hAnsi="Arial" w:cs="Arial"/>
          <w:color w:val="000000"/>
          <w:sz w:val="20"/>
          <w:szCs w:val="20"/>
        </w:rPr>
        <w:t xml:space="preserve"> - </w:t>
      </w:r>
      <w:r w:rsidRPr="0082326C">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P2</w:t>
      </w:r>
      <w:r w:rsidRPr="0082326C">
        <w:rPr>
          <w:rFonts w:ascii="Arial" w:eastAsia="Arial" w:hAnsi="Arial" w:cs="Arial"/>
          <w:color w:val="000000"/>
          <w:sz w:val="20"/>
          <w:szCs w:val="20"/>
        </w:rPr>
        <w:t xml:space="preserve"> daného </w:t>
      </w:r>
      <w:r>
        <w:rPr>
          <w:rFonts w:ascii="Arial" w:eastAsia="Arial" w:hAnsi="Arial" w:cs="Arial"/>
          <w:color w:val="000000"/>
          <w:sz w:val="20"/>
          <w:szCs w:val="20"/>
        </w:rPr>
        <w:t>z</w:t>
      </w:r>
      <w:r w:rsidRPr="0082326C">
        <w:rPr>
          <w:rFonts w:ascii="Arial" w:eastAsia="Arial" w:hAnsi="Arial" w:cs="Arial"/>
          <w:color w:val="000000"/>
          <w:sz w:val="20"/>
          <w:szCs w:val="20"/>
        </w:rPr>
        <w:t>áujemcu</w:t>
      </w:r>
    </w:p>
    <w:p w14:paraId="14C5A523" w14:textId="4500425C"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w:t>
      </w:r>
      <w:r w:rsidR="001045B8">
        <w:rPr>
          <w:rFonts w:ascii="Arial" w:eastAsia="Arial" w:hAnsi="Arial" w:cs="Arial"/>
          <w:color w:val="000000"/>
          <w:sz w:val="20"/>
          <w:szCs w:val="20"/>
        </w:rPr>
        <w:t xml:space="preserve">2,1 - </w:t>
      </w:r>
      <w:r w:rsidRPr="0082326C">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za kritérium Kľúčové strojové vybavenie</w:t>
      </w:r>
    </w:p>
    <w:p w14:paraId="7D5CE6DC" w14:textId="1D9762B2"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55</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82326C">
        <w:rPr>
          <w:rFonts w:ascii="Arial" w:eastAsia="Arial" w:hAnsi="Arial" w:cs="Arial"/>
          <w:color w:val="000000"/>
          <w:sz w:val="20"/>
          <w:szCs w:val="20"/>
        </w:rPr>
        <w:t>2 vyjadrená v %</w:t>
      </w:r>
    </w:p>
    <w:p w14:paraId="70117A22"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06BDED20" w14:textId="77777777" w:rsidR="0082326C"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4FD3A5BD" w14:textId="6013D15A" w:rsidR="002A2CAF" w:rsidRPr="002A2CAF" w:rsidRDefault="002A2CAF" w:rsidP="0082326C">
      <w:pPr>
        <w:keepNext/>
        <w:tabs>
          <w:tab w:val="left" w:pos="284"/>
          <w:tab w:val="left" w:pos="709"/>
        </w:tabs>
        <w:spacing w:after="0" w:line="240" w:lineRule="auto"/>
        <w:jc w:val="both"/>
        <w:outlineLvl w:val="1"/>
        <w:rPr>
          <w:rFonts w:ascii="Arial" w:eastAsia="Times New Roman" w:hAnsi="Arial" w:cs="Arial"/>
          <w:b/>
          <w:sz w:val="20"/>
          <w:szCs w:val="20"/>
        </w:rPr>
      </w:pPr>
      <w:r w:rsidRPr="002A2CAF">
        <w:rPr>
          <w:rFonts w:ascii="Arial" w:eastAsia="Arial" w:hAnsi="Arial" w:cs="Arial"/>
          <w:b/>
          <w:color w:val="000000"/>
          <w:sz w:val="20"/>
          <w:szCs w:val="20"/>
        </w:rPr>
        <w:t>4</w:t>
      </w:r>
      <w:r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sidRPr="002A2CAF">
        <w:rPr>
          <w:rFonts w:ascii="Arial" w:eastAsia="Times New Roman" w:hAnsi="Arial" w:cs="Arial"/>
          <w:b/>
          <w:sz w:val="20"/>
          <w:szCs w:val="20"/>
        </w:rPr>
        <w:t>3 Environmentálne hľadisko</w:t>
      </w:r>
      <w:r w:rsidR="0082326C">
        <w:rPr>
          <w:rFonts w:ascii="Arial" w:eastAsia="Times New Roman" w:hAnsi="Arial" w:cs="Arial"/>
          <w:b/>
          <w:sz w:val="20"/>
          <w:szCs w:val="20"/>
        </w:rPr>
        <w:t>:</w:t>
      </w:r>
      <w:r w:rsidRPr="002A2CAF">
        <w:rPr>
          <w:rFonts w:ascii="Arial" w:eastAsia="Times New Roman" w:hAnsi="Arial" w:cs="Arial"/>
          <w:b/>
          <w:sz w:val="20"/>
          <w:szCs w:val="20"/>
        </w:rPr>
        <w:t xml:space="preserve"> </w:t>
      </w:r>
    </w:p>
    <w:p w14:paraId="5D7E117B" w14:textId="4D3D502B" w:rsidR="0082326C"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4.1 </w:t>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P3:</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3EFBA90E"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predloží doklady podľa bodu 4.3.</w:t>
      </w:r>
    </w:p>
    <w:p w14:paraId="0F818AB7" w14:textId="7EA0A43A"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31B4C530"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 xml:space="preserve">Pravidlo P3 </w:t>
      </w:r>
      <w:r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0D536AA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K3,1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w:t>
      </w:r>
      <w:proofErr w:type="spellStart"/>
      <w:r w:rsidR="002A2CAF" w:rsidRPr="002A2CAF">
        <w:rPr>
          <w:rFonts w:ascii="Arial" w:eastAsia="Arial" w:hAnsi="Arial" w:cs="Arial"/>
          <w:b/>
          <w:color w:val="000000"/>
          <w:sz w:val="20"/>
          <w:szCs w:val="20"/>
        </w:rPr>
        <w:t>RSmax</w:t>
      </w:r>
      <w:proofErr w:type="spellEnd"/>
      <w:r w:rsidR="002A2CAF" w:rsidRPr="002A2CAF">
        <w:rPr>
          <w:rFonts w:ascii="Arial" w:eastAsia="Arial" w:hAnsi="Arial" w:cs="Arial"/>
          <w:b/>
          <w:color w:val="000000"/>
          <w:sz w:val="20"/>
          <w:szCs w:val="20"/>
        </w:rPr>
        <w:t>)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2E2FE259"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K3</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72347A53"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RSi</w:t>
      </w:r>
      <w:proofErr w:type="spellEnd"/>
      <w:r w:rsidRPr="002A2CAF">
        <w:rPr>
          <w:rFonts w:ascii="Arial" w:eastAsia="Arial" w:hAnsi="Arial" w:cs="Arial"/>
          <w:color w:val="000000"/>
          <w:sz w:val="20"/>
          <w:szCs w:val="20"/>
        </w:rPr>
        <w:t xml:space="preserve"> – Súčet bodov za </w:t>
      </w:r>
      <w:r w:rsidR="00F06B71">
        <w:rPr>
          <w:rFonts w:ascii="Arial" w:eastAsia="Arial" w:hAnsi="Arial" w:cs="Arial"/>
          <w:color w:val="000000"/>
          <w:sz w:val="20"/>
          <w:szCs w:val="20"/>
        </w:rPr>
        <w:t>Pravidlo P</w:t>
      </w:r>
      <w:r w:rsidRPr="002A2CAF">
        <w:rPr>
          <w:rFonts w:ascii="Arial" w:eastAsia="Arial" w:hAnsi="Arial" w:cs="Arial"/>
          <w:color w:val="000000"/>
          <w:sz w:val="20"/>
          <w:szCs w:val="20"/>
        </w:rPr>
        <w:t>3</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roofErr w:type="spellStart"/>
      <w:r w:rsidRPr="002A2CAF">
        <w:rPr>
          <w:rFonts w:ascii="Arial" w:eastAsia="Arial" w:hAnsi="Arial" w:cs="Arial"/>
          <w:color w:val="000000"/>
          <w:sz w:val="20"/>
          <w:szCs w:val="20"/>
        </w:rPr>
        <w:t>RSmax</w:t>
      </w:r>
      <w:proofErr w:type="spellEnd"/>
      <w:r w:rsidRPr="002A2CAF">
        <w:rPr>
          <w:rFonts w:ascii="Arial" w:eastAsia="Arial" w:hAnsi="Arial" w:cs="Arial"/>
          <w:color w:val="000000"/>
          <w:sz w:val="20"/>
          <w:szCs w:val="20"/>
        </w:rPr>
        <w:t xml:space="preserve"> – Maximálny počet bodov, </w:t>
      </w:r>
      <w:proofErr w:type="spellStart"/>
      <w:r w:rsidRPr="002A2CAF">
        <w:rPr>
          <w:rFonts w:ascii="Arial" w:eastAsia="Arial" w:hAnsi="Arial" w:cs="Arial"/>
          <w:b/>
          <w:color w:val="000000"/>
          <w:sz w:val="20"/>
          <w:szCs w:val="20"/>
        </w:rPr>
        <w:t>RSmax</w:t>
      </w:r>
      <w:proofErr w:type="spellEnd"/>
      <w:r w:rsidRPr="002A2CAF">
        <w:rPr>
          <w:rFonts w:ascii="Arial" w:eastAsia="Arial" w:hAnsi="Arial" w:cs="Arial"/>
          <w:b/>
          <w:color w:val="000000"/>
          <w:sz w:val="20"/>
          <w:szCs w:val="20"/>
        </w:rPr>
        <w:t xml:space="preserve">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240771FB"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P3</w:t>
      </w:r>
      <w:r w:rsidRPr="002A2CAF">
        <w:rPr>
          <w:rFonts w:ascii="Arial" w:eastAsia="Arial" w:hAnsi="Arial" w:cs="Arial"/>
          <w:color w:val="000000"/>
          <w:sz w:val="20"/>
          <w:szCs w:val="20"/>
        </w:rPr>
        <w:t xml:space="preserve"> sa určí podľa vzorca:</w:t>
      </w:r>
    </w:p>
    <w:p w14:paraId="203A410F" w14:textId="4951B05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K3 = K</w:t>
      </w:r>
      <w:r w:rsidR="001045B8">
        <w:rPr>
          <w:rFonts w:ascii="Arial" w:eastAsia="Arial" w:hAnsi="Arial" w:cs="Arial"/>
          <w:b/>
          <w:color w:val="000000"/>
          <w:sz w:val="20"/>
          <w:szCs w:val="20"/>
        </w:rPr>
        <w:t xml:space="preserve">3,1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2C22D82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 xml:space="preserve">Pravidla P3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1E6770F2"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P3</w:t>
      </w:r>
    </w:p>
    <w:p w14:paraId="4206823C" w14:textId="6DED07B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36B6BA0A" w:rsidR="002A2CAF" w:rsidRPr="002A2CAF" w:rsidRDefault="002A2CAF"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sidRPr="002A2CAF">
        <w:rPr>
          <w:rFonts w:ascii="Arial" w:eastAsia="Arial" w:hAnsi="Arial" w:cs="Arial"/>
          <w:b/>
          <w:color w:val="000000"/>
          <w:sz w:val="20"/>
          <w:szCs w:val="20"/>
        </w:rPr>
        <w:t xml:space="preserve">5. </w:t>
      </w:r>
      <w:r w:rsidR="00F06B71">
        <w:rPr>
          <w:rFonts w:ascii="Arial" w:eastAsia="Arial" w:hAnsi="Arial" w:cs="Arial"/>
          <w:b/>
          <w:color w:val="000000"/>
          <w:sz w:val="20"/>
          <w:szCs w:val="20"/>
        </w:rPr>
        <w:tab/>
      </w:r>
      <w:r w:rsidRPr="002A2CAF">
        <w:rPr>
          <w:rFonts w:ascii="Arial" w:eastAsia="Arial" w:hAnsi="Arial" w:cs="Arial"/>
          <w:b/>
          <w:color w:val="000000"/>
          <w:sz w:val="20"/>
          <w:szCs w:val="20"/>
        </w:rPr>
        <w:t>Vyhodnotenie žiadosti o účasť a obmedzenie počtu Záujemcov</w:t>
      </w:r>
    </w:p>
    <w:p w14:paraId="5858E886" w14:textId="6AF383AB" w:rsidR="00E9184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sidRPr="002A2CAF">
        <w:rPr>
          <w:rFonts w:ascii="Arial" w:eastAsia="Times New Roman" w:hAnsi="Arial" w:cs="Arial"/>
          <w:sz w:val="20"/>
          <w:szCs w:val="20"/>
        </w:rPr>
        <w:t xml:space="preserve">5.1. U každého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1 až </w:t>
      </w:r>
      <w:r w:rsidR="00E9184F">
        <w:rPr>
          <w:rFonts w:ascii="Arial" w:eastAsia="Times New Roman" w:hAnsi="Arial" w:cs="Arial"/>
          <w:sz w:val="20"/>
          <w:szCs w:val="20"/>
        </w:rPr>
        <w:t>P</w:t>
      </w:r>
      <w:r w:rsidRPr="002A2CAF">
        <w:rPr>
          <w:rFonts w:ascii="Arial" w:eastAsia="Times New Roman" w:hAnsi="Arial" w:cs="Arial"/>
          <w:sz w:val="20"/>
          <w:szCs w:val="20"/>
        </w:rPr>
        <w:t>3) sčítajú.</w:t>
      </w:r>
    </w:p>
    <w:p w14:paraId="1A4C2420" w14:textId="24F06EC1"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5.2. Na základe počtu získaných bodov sa zostaví zostupné poradie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Pr="002A2CAF">
        <w:rPr>
          <w:rFonts w:ascii="Arial" w:eastAsia="Times New Roman" w:hAnsi="Arial" w:cs="Arial"/>
          <w:sz w:val="20"/>
          <w:szCs w:val="20"/>
        </w:rPr>
        <w:t>áujemca, ktorý získa najvyšší počet bodov.</w:t>
      </w:r>
    </w:p>
    <w:p w14:paraId="36D5B8E2" w14:textId="4022769D"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052D4DF0" w14:textId="77777777"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45B2AF4D" w14:textId="5FFE97BE" w:rsidR="002A2CAF" w:rsidRP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5.3.</w:t>
      </w:r>
      <w:r w:rsidR="00E9184F">
        <w:rPr>
          <w:rFonts w:ascii="Arial" w:eastAsia="Times New Roman" w:hAnsi="Arial" w:cs="Arial"/>
          <w:sz w:val="20"/>
          <w:szCs w:val="20"/>
        </w:rPr>
        <w:tab/>
      </w:r>
      <w:r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Pr="002A2CAF">
        <w:rPr>
          <w:rFonts w:ascii="Arial" w:eastAsia="Times New Roman" w:hAnsi="Arial" w:cs="Arial"/>
          <w:sz w:val="20"/>
          <w:szCs w:val="20"/>
        </w:rPr>
        <w:t>áujemcov, ktorí budú vyzvaní na účasť v užšej súťaží sú piati.</w:t>
      </w:r>
    </w:p>
    <w:p w14:paraId="47CDD482" w14:textId="394DD644"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5.4. </w:t>
      </w:r>
      <w:r w:rsidR="00E9184F">
        <w:rPr>
          <w:rFonts w:ascii="Arial" w:eastAsia="Times New Roman" w:hAnsi="Arial" w:cs="Arial"/>
          <w:sz w:val="20"/>
          <w:szCs w:val="20"/>
        </w:rPr>
        <w:tab/>
      </w:r>
      <w:r w:rsidRPr="002A2CAF">
        <w:rPr>
          <w:rFonts w:ascii="Arial" w:eastAsia="Times New Roman" w:hAnsi="Arial" w:cs="Arial"/>
          <w:sz w:val="20"/>
          <w:szCs w:val="20"/>
        </w:rPr>
        <w:t xml:space="preserve">V prípade, ak dvaja alebo viacerí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získajú rovnaký počet bodov, určujúcim </w:t>
      </w:r>
      <w:r w:rsidR="00E9184F">
        <w:rPr>
          <w:rFonts w:ascii="Arial" w:eastAsia="Times New Roman" w:hAnsi="Arial" w:cs="Arial"/>
          <w:sz w:val="20"/>
          <w:szCs w:val="20"/>
        </w:rPr>
        <w:t xml:space="preserve">pravidlom </w:t>
      </w:r>
      <w:r w:rsidRPr="002A2CAF">
        <w:rPr>
          <w:rFonts w:ascii="Arial" w:eastAsia="Times New Roman" w:hAnsi="Arial" w:cs="Arial"/>
          <w:sz w:val="20"/>
          <w:szCs w:val="20"/>
        </w:rPr>
        <w:t xml:space="preserve">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bude väčšie bodové hodnotenie v</w:t>
      </w:r>
      <w:r w:rsidR="00E9184F">
        <w:rPr>
          <w:rFonts w:ascii="Arial" w:eastAsia="Times New Roman" w:hAnsi="Arial" w:cs="Arial"/>
          <w:sz w:val="20"/>
          <w:szCs w:val="20"/>
        </w:rPr>
        <w:t> </w:t>
      </w:r>
      <w:r w:rsidRPr="002A2CAF">
        <w:rPr>
          <w:rFonts w:ascii="Arial" w:eastAsia="Times New Roman" w:hAnsi="Arial" w:cs="Arial"/>
          <w:sz w:val="20"/>
          <w:szCs w:val="20"/>
        </w:rPr>
        <w:t>rámci</w:t>
      </w:r>
      <w:r w:rsidR="00E9184F">
        <w:rPr>
          <w:rFonts w:ascii="Arial" w:eastAsia="Times New Roman" w:hAnsi="Arial" w:cs="Arial"/>
          <w:sz w:val="20"/>
          <w:szCs w:val="20"/>
        </w:rPr>
        <w:t xml:space="preserve"> Pravidla</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2, akceptovaných verejným obstarávateľom podľa podmienok stanovených v bode 3. tejto </w:t>
      </w:r>
      <w:r w:rsidR="00E9184F">
        <w:rPr>
          <w:rFonts w:ascii="Arial" w:eastAsia="Times New Roman" w:hAnsi="Arial" w:cs="Arial"/>
          <w:sz w:val="20"/>
          <w:szCs w:val="20"/>
        </w:rPr>
        <w:t>Prílohy B11 Časť B Zväzok 1 týchto SP.</w:t>
      </w:r>
    </w:p>
    <w:p w14:paraId="46E197F3" w14:textId="3B2A646C" w:rsidR="002A2CAF" w:rsidRPr="002A2CAF" w:rsidRDefault="002A2CAF" w:rsidP="00E9184F">
      <w:pPr>
        <w:widowControl w:val="0"/>
        <w:tabs>
          <w:tab w:val="left" w:pos="709"/>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5.5. V prípade, ak nebude možná aplikácia postupu podľa predchádzajúce</w:t>
      </w:r>
      <w:r w:rsidR="001045B8">
        <w:rPr>
          <w:rFonts w:ascii="Arial" w:eastAsia="Times New Roman" w:hAnsi="Arial" w:cs="Arial"/>
          <w:sz w:val="20"/>
          <w:szCs w:val="20"/>
        </w:rPr>
        <w:t>ho bodu 5.4</w:t>
      </w:r>
      <w:r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Pr="002A2CAF">
        <w:rPr>
          <w:rFonts w:ascii="Arial" w:eastAsia="Times New Roman" w:hAnsi="Arial" w:cs="Arial"/>
          <w:sz w:val="20"/>
          <w:szCs w:val="20"/>
        </w:rPr>
        <w:t xml:space="preserve"> 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väčšia dĺžka realizovaných  tunelov (na základe predloženého zoznamu zrealizovaných stavieb).</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7B95BAF2" w:rsidR="009373D5" w:rsidRPr="002A2CAF" w:rsidRDefault="009373D5" w:rsidP="00DD160F">
      <w:pPr>
        <w:spacing w:after="0" w:line="240" w:lineRule="auto"/>
        <w:jc w:val="both"/>
        <w:rPr>
          <w:rFonts w:ascii="Arial" w:eastAsia="Times New Roman" w:hAnsi="Arial" w:cs="Arial"/>
          <w:sz w:val="20"/>
          <w:szCs w:val="20"/>
        </w:rPr>
      </w:pPr>
    </w:p>
    <w:p w14:paraId="3A31BF1D" w14:textId="217D9647" w:rsidR="009373D5" w:rsidRPr="002A2CAF" w:rsidRDefault="009373D5" w:rsidP="00DD160F">
      <w:pPr>
        <w:spacing w:after="0" w:line="240" w:lineRule="auto"/>
        <w:jc w:val="both"/>
        <w:rPr>
          <w:rFonts w:ascii="Arial" w:eastAsia="Times New Roman" w:hAnsi="Arial" w:cs="Arial"/>
          <w:sz w:val="20"/>
          <w:szCs w:val="20"/>
        </w:rPr>
      </w:pPr>
    </w:p>
    <w:p w14:paraId="69FAD3FE" w14:textId="56A3ABF0" w:rsidR="009373D5" w:rsidRPr="002A2CAF" w:rsidRDefault="009373D5" w:rsidP="00DD160F">
      <w:pPr>
        <w:spacing w:after="0" w:line="240" w:lineRule="auto"/>
        <w:jc w:val="both"/>
        <w:rPr>
          <w:rFonts w:ascii="Arial" w:eastAsia="Times New Roman" w:hAnsi="Arial" w:cs="Arial"/>
          <w:sz w:val="20"/>
          <w:szCs w:val="20"/>
        </w:rPr>
      </w:pPr>
    </w:p>
    <w:p w14:paraId="6007E8E8" w14:textId="2A7EFA81" w:rsidR="009373D5" w:rsidRPr="002A2CAF" w:rsidRDefault="009373D5" w:rsidP="00DD160F">
      <w:pPr>
        <w:spacing w:after="0" w:line="240" w:lineRule="auto"/>
        <w:jc w:val="both"/>
        <w:rPr>
          <w:rFonts w:ascii="Arial" w:eastAsia="Times New Roman" w:hAnsi="Arial" w:cs="Arial"/>
          <w:sz w:val="20"/>
          <w:szCs w:val="20"/>
        </w:rPr>
      </w:pPr>
    </w:p>
    <w:p w14:paraId="645CE1C1" w14:textId="5A4DA079" w:rsidR="009373D5" w:rsidRPr="002A2CAF" w:rsidRDefault="009373D5" w:rsidP="00DD160F">
      <w:pPr>
        <w:spacing w:after="0" w:line="240" w:lineRule="auto"/>
        <w:jc w:val="both"/>
        <w:rPr>
          <w:rFonts w:ascii="Arial" w:eastAsia="Times New Roman" w:hAnsi="Arial" w:cs="Arial"/>
          <w:sz w:val="20"/>
          <w:szCs w:val="20"/>
        </w:rPr>
      </w:pPr>
    </w:p>
    <w:p w14:paraId="6F12295B" w14:textId="26C97B60" w:rsidR="009373D5" w:rsidRPr="002A2CAF" w:rsidRDefault="009373D5" w:rsidP="00DD160F">
      <w:pPr>
        <w:spacing w:after="0" w:line="240" w:lineRule="auto"/>
        <w:jc w:val="both"/>
        <w:rPr>
          <w:rFonts w:ascii="Arial" w:eastAsia="Times New Roman" w:hAnsi="Arial" w:cs="Arial"/>
          <w:sz w:val="20"/>
          <w:szCs w:val="20"/>
        </w:rPr>
      </w:pPr>
    </w:p>
    <w:p w14:paraId="1A8EDA55" w14:textId="755ABB27" w:rsidR="009373D5" w:rsidRPr="002A2CAF" w:rsidRDefault="009373D5" w:rsidP="00DD160F">
      <w:pPr>
        <w:spacing w:after="0" w:line="240" w:lineRule="auto"/>
        <w:jc w:val="both"/>
        <w:rPr>
          <w:rFonts w:ascii="Arial" w:eastAsia="Times New Roman" w:hAnsi="Arial" w:cs="Arial"/>
          <w:sz w:val="20"/>
          <w:szCs w:val="20"/>
        </w:rPr>
      </w:pPr>
    </w:p>
    <w:p w14:paraId="34CAC3ED" w14:textId="61CB1F35" w:rsidR="009373D5" w:rsidRPr="002A2CAF" w:rsidRDefault="009373D5" w:rsidP="00DD160F">
      <w:pPr>
        <w:spacing w:after="0" w:line="240" w:lineRule="auto"/>
        <w:jc w:val="both"/>
        <w:rPr>
          <w:rFonts w:ascii="Arial" w:eastAsia="Times New Roman" w:hAnsi="Arial" w:cs="Arial"/>
          <w:sz w:val="20"/>
          <w:szCs w:val="20"/>
        </w:rPr>
      </w:pPr>
    </w:p>
    <w:p w14:paraId="4879125D" w14:textId="67C25904" w:rsidR="009373D5" w:rsidRPr="002A2CAF" w:rsidRDefault="009373D5" w:rsidP="00DD160F">
      <w:pPr>
        <w:spacing w:after="0" w:line="240" w:lineRule="auto"/>
        <w:jc w:val="both"/>
        <w:rPr>
          <w:rFonts w:ascii="Arial" w:eastAsia="Times New Roman" w:hAnsi="Arial" w:cs="Arial"/>
          <w:sz w:val="20"/>
          <w:szCs w:val="20"/>
        </w:rPr>
      </w:pPr>
    </w:p>
    <w:p w14:paraId="25DDE97D" w14:textId="18F8C046" w:rsidR="009373D5" w:rsidRDefault="009373D5" w:rsidP="00DD160F">
      <w:pPr>
        <w:spacing w:after="0" w:line="240" w:lineRule="auto"/>
        <w:jc w:val="both"/>
        <w:rPr>
          <w:rFonts w:ascii="Arial" w:eastAsia="Times New Roman" w:hAnsi="Arial" w:cs="Arial"/>
          <w:sz w:val="20"/>
          <w:szCs w:val="20"/>
        </w:rPr>
      </w:pPr>
    </w:p>
    <w:p w14:paraId="19F4F2B5" w14:textId="650FC2D9" w:rsidR="001045B8" w:rsidRDefault="001045B8" w:rsidP="00DD160F">
      <w:pPr>
        <w:spacing w:after="0" w:line="240" w:lineRule="auto"/>
        <w:jc w:val="both"/>
        <w:rPr>
          <w:rFonts w:ascii="Arial" w:eastAsia="Times New Roman" w:hAnsi="Arial" w:cs="Arial"/>
          <w:sz w:val="20"/>
          <w:szCs w:val="20"/>
        </w:rPr>
      </w:pPr>
    </w:p>
    <w:p w14:paraId="28B2E868" w14:textId="728AB4FF" w:rsidR="001045B8" w:rsidRDefault="001045B8" w:rsidP="00DD160F">
      <w:pPr>
        <w:spacing w:after="0" w:line="240" w:lineRule="auto"/>
        <w:jc w:val="both"/>
        <w:rPr>
          <w:rFonts w:ascii="Arial" w:eastAsia="Times New Roman" w:hAnsi="Arial" w:cs="Arial"/>
          <w:sz w:val="20"/>
          <w:szCs w:val="20"/>
        </w:rPr>
      </w:pPr>
    </w:p>
    <w:p w14:paraId="4E4E84F6" w14:textId="354FA19E" w:rsidR="001045B8" w:rsidRDefault="001045B8" w:rsidP="00DD160F">
      <w:pPr>
        <w:spacing w:after="0" w:line="240" w:lineRule="auto"/>
        <w:jc w:val="both"/>
        <w:rPr>
          <w:rFonts w:ascii="Arial" w:eastAsia="Times New Roman" w:hAnsi="Arial" w:cs="Arial"/>
          <w:sz w:val="20"/>
          <w:szCs w:val="20"/>
        </w:rPr>
      </w:pPr>
    </w:p>
    <w:p w14:paraId="4AF7F27B" w14:textId="251E287C" w:rsidR="001045B8" w:rsidRDefault="001045B8" w:rsidP="00DD160F">
      <w:pPr>
        <w:spacing w:after="0" w:line="240" w:lineRule="auto"/>
        <w:jc w:val="both"/>
        <w:rPr>
          <w:rFonts w:ascii="Arial" w:eastAsia="Times New Roman" w:hAnsi="Arial" w:cs="Arial"/>
          <w:sz w:val="20"/>
          <w:szCs w:val="20"/>
        </w:rPr>
      </w:pPr>
    </w:p>
    <w:p w14:paraId="1103E1AF" w14:textId="5CF5B8BC" w:rsidR="001045B8" w:rsidRDefault="001045B8" w:rsidP="00DD160F">
      <w:pPr>
        <w:spacing w:after="0" w:line="240" w:lineRule="auto"/>
        <w:jc w:val="both"/>
        <w:rPr>
          <w:rFonts w:ascii="Arial" w:eastAsia="Times New Roman" w:hAnsi="Arial" w:cs="Arial"/>
          <w:sz w:val="20"/>
          <w:szCs w:val="20"/>
        </w:rPr>
      </w:pPr>
    </w:p>
    <w:p w14:paraId="59BCED0C" w14:textId="3FDEBCA7" w:rsidR="001045B8" w:rsidRDefault="001045B8" w:rsidP="00DD160F">
      <w:pPr>
        <w:spacing w:after="0" w:line="240" w:lineRule="auto"/>
        <w:jc w:val="both"/>
        <w:rPr>
          <w:rFonts w:ascii="Arial" w:eastAsia="Times New Roman" w:hAnsi="Arial" w:cs="Arial"/>
          <w:sz w:val="20"/>
          <w:szCs w:val="20"/>
        </w:rPr>
      </w:pPr>
    </w:p>
    <w:p w14:paraId="5EF81D98" w14:textId="6F9442A2" w:rsidR="001045B8" w:rsidRDefault="001045B8" w:rsidP="00DD160F">
      <w:pPr>
        <w:spacing w:after="0" w:line="240" w:lineRule="auto"/>
        <w:jc w:val="both"/>
        <w:rPr>
          <w:rFonts w:ascii="Arial" w:eastAsia="Times New Roman" w:hAnsi="Arial" w:cs="Arial"/>
          <w:sz w:val="20"/>
          <w:szCs w:val="20"/>
        </w:rPr>
      </w:pPr>
    </w:p>
    <w:p w14:paraId="25CD28B4" w14:textId="4A9F51F0" w:rsidR="001045B8" w:rsidRDefault="001045B8" w:rsidP="00DD160F">
      <w:pPr>
        <w:spacing w:after="0" w:line="240" w:lineRule="auto"/>
        <w:jc w:val="both"/>
        <w:rPr>
          <w:rFonts w:ascii="Arial" w:eastAsia="Times New Roman" w:hAnsi="Arial" w:cs="Arial"/>
          <w:sz w:val="20"/>
          <w:szCs w:val="20"/>
        </w:rPr>
      </w:pPr>
    </w:p>
    <w:p w14:paraId="5D174824" w14:textId="613772C1" w:rsidR="001045B8" w:rsidRDefault="001045B8" w:rsidP="00DD160F">
      <w:pPr>
        <w:spacing w:after="0" w:line="240" w:lineRule="auto"/>
        <w:jc w:val="both"/>
        <w:rPr>
          <w:rFonts w:ascii="Arial" w:eastAsia="Times New Roman" w:hAnsi="Arial" w:cs="Arial"/>
          <w:sz w:val="20"/>
          <w:szCs w:val="20"/>
        </w:rPr>
      </w:pPr>
    </w:p>
    <w:p w14:paraId="273A429C" w14:textId="011A351D" w:rsidR="001045B8" w:rsidRDefault="001045B8" w:rsidP="00DD160F">
      <w:pPr>
        <w:spacing w:after="0" w:line="240" w:lineRule="auto"/>
        <w:jc w:val="both"/>
        <w:rPr>
          <w:rFonts w:ascii="Arial" w:eastAsia="Times New Roman" w:hAnsi="Arial" w:cs="Arial"/>
          <w:sz w:val="20"/>
          <w:szCs w:val="20"/>
        </w:rPr>
      </w:pPr>
    </w:p>
    <w:p w14:paraId="6574563A" w14:textId="3B1CCDDB" w:rsidR="001045B8" w:rsidRDefault="001045B8" w:rsidP="00DD160F">
      <w:pPr>
        <w:spacing w:after="0" w:line="240" w:lineRule="auto"/>
        <w:jc w:val="both"/>
        <w:rPr>
          <w:rFonts w:ascii="Arial" w:eastAsia="Times New Roman" w:hAnsi="Arial" w:cs="Arial"/>
          <w:sz w:val="20"/>
          <w:szCs w:val="20"/>
        </w:rPr>
      </w:pPr>
    </w:p>
    <w:p w14:paraId="5B12273E" w14:textId="627869CF" w:rsidR="001045B8" w:rsidRDefault="001045B8" w:rsidP="00DD160F">
      <w:pPr>
        <w:spacing w:after="0" w:line="240" w:lineRule="auto"/>
        <w:jc w:val="both"/>
        <w:rPr>
          <w:rFonts w:ascii="Arial" w:eastAsia="Times New Roman" w:hAnsi="Arial" w:cs="Arial"/>
          <w:sz w:val="20"/>
          <w:szCs w:val="20"/>
        </w:rPr>
      </w:pPr>
    </w:p>
    <w:p w14:paraId="408026CE" w14:textId="0F5D894D" w:rsidR="001045B8" w:rsidRDefault="001045B8" w:rsidP="00DD160F">
      <w:pPr>
        <w:spacing w:after="0" w:line="240" w:lineRule="auto"/>
        <w:jc w:val="both"/>
        <w:rPr>
          <w:rFonts w:ascii="Arial" w:eastAsia="Times New Roman" w:hAnsi="Arial" w:cs="Arial"/>
          <w:sz w:val="20"/>
          <w:szCs w:val="20"/>
        </w:rPr>
      </w:pPr>
    </w:p>
    <w:p w14:paraId="126907FF" w14:textId="62647DE1" w:rsidR="001045B8" w:rsidRDefault="001045B8" w:rsidP="00DD160F">
      <w:pPr>
        <w:spacing w:after="0" w:line="240" w:lineRule="auto"/>
        <w:jc w:val="both"/>
        <w:rPr>
          <w:rFonts w:ascii="Arial" w:eastAsia="Times New Roman" w:hAnsi="Arial" w:cs="Arial"/>
          <w:sz w:val="20"/>
          <w:szCs w:val="20"/>
        </w:rPr>
      </w:pPr>
    </w:p>
    <w:p w14:paraId="443DFC13" w14:textId="18FC4EDB" w:rsidR="001045B8" w:rsidRDefault="001045B8" w:rsidP="00DD160F">
      <w:pPr>
        <w:spacing w:after="0" w:line="240" w:lineRule="auto"/>
        <w:jc w:val="both"/>
        <w:rPr>
          <w:rFonts w:ascii="Arial" w:eastAsia="Times New Roman" w:hAnsi="Arial" w:cs="Arial"/>
          <w:sz w:val="20"/>
          <w:szCs w:val="20"/>
        </w:rPr>
      </w:pPr>
    </w:p>
    <w:p w14:paraId="2269D4E4" w14:textId="5119048C" w:rsidR="001045B8" w:rsidRDefault="001045B8" w:rsidP="00DD160F">
      <w:pPr>
        <w:spacing w:after="0" w:line="240" w:lineRule="auto"/>
        <w:jc w:val="both"/>
        <w:rPr>
          <w:rFonts w:ascii="Arial" w:eastAsia="Times New Roman" w:hAnsi="Arial" w:cs="Arial"/>
          <w:sz w:val="20"/>
          <w:szCs w:val="20"/>
        </w:rPr>
      </w:pPr>
    </w:p>
    <w:p w14:paraId="47D040E8" w14:textId="1B56DA27" w:rsidR="001045B8" w:rsidRDefault="001045B8" w:rsidP="00DD160F">
      <w:pPr>
        <w:spacing w:after="0" w:line="240" w:lineRule="auto"/>
        <w:jc w:val="both"/>
        <w:rPr>
          <w:rFonts w:ascii="Arial" w:eastAsia="Times New Roman" w:hAnsi="Arial" w:cs="Arial"/>
          <w:sz w:val="20"/>
          <w:szCs w:val="20"/>
        </w:rPr>
      </w:pPr>
    </w:p>
    <w:p w14:paraId="6DFBC3C9" w14:textId="6E92EA02" w:rsidR="001045B8" w:rsidRDefault="001045B8" w:rsidP="00DD160F">
      <w:pPr>
        <w:spacing w:after="0" w:line="240" w:lineRule="auto"/>
        <w:jc w:val="both"/>
        <w:rPr>
          <w:rFonts w:ascii="Arial" w:eastAsia="Times New Roman" w:hAnsi="Arial" w:cs="Arial"/>
          <w:sz w:val="20"/>
          <w:szCs w:val="20"/>
        </w:rPr>
      </w:pPr>
    </w:p>
    <w:p w14:paraId="15282F76" w14:textId="41B18886" w:rsidR="001045B8" w:rsidRDefault="001045B8" w:rsidP="00DD160F">
      <w:pPr>
        <w:spacing w:after="0" w:line="240" w:lineRule="auto"/>
        <w:jc w:val="both"/>
        <w:rPr>
          <w:rFonts w:ascii="Arial" w:eastAsia="Times New Roman" w:hAnsi="Arial" w:cs="Arial"/>
          <w:sz w:val="20"/>
          <w:szCs w:val="20"/>
        </w:rPr>
      </w:pPr>
    </w:p>
    <w:p w14:paraId="52CF6188" w14:textId="78DD8AF9" w:rsidR="001045B8" w:rsidRDefault="001045B8" w:rsidP="00DD160F">
      <w:pPr>
        <w:spacing w:after="0" w:line="240" w:lineRule="auto"/>
        <w:jc w:val="both"/>
        <w:rPr>
          <w:rFonts w:ascii="Arial" w:eastAsia="Times New Roman" w:hAnsi="Arial" w:cs="Arial"/>
          <w:sz w:val="20"/>
          <w:szCs w:val="20"/>
        </w:rPr>
      </w:pPr>
    </w:p>
    <w:p w14:paraId="66297A3A" w14:textId="6042E201" w:rsidR="001045B8" w:rsidRDefault="001045B8" w:rsidP="00DD160F">
      <w:pPr>
        <w:spacing w:after="0" w:line="240" w:lineRule="auto"/>
        <w:jc w:val="both"/>
        <w:rPr>
          <w:rFonts w:ascii="Arial" w:eastAsia="Times New Roman" w:hAnsi="Arial" w:cs="Arial"/>
          <w:sz w:val="20"/>
          <w:szCs w:val="20"/>
        </w:rPr>
      </w:pPr>
    </w:p>
    <w:p w14:paraId="00E51F87" w14:textId="70F72561" w:rsidR="001045B8" w:rsidRDefault="001045B8" w:rsidP="00DD160F">
      <w:pPr>
        <w:spacing w:after="0" w:line="240" w:lineRule="auto"/>
        <w:jc w:val="both"/>
        <w:rPr>
          <w:rFonts w:ascii="Arial" w:eastAsia="Times New Roman" w:hAnsi="Arial" w:cs="Arial"/>
          <w:sz w:val="20"/>
          <w:szCs w:val="20"/>
        </w:rPr>
      </w:pPr>
    </w:p>
    <w:p w14:paraId="5461E1F0" w14:textId="4A25A88D" w:rsidR="001045B8" w:rsidRDefault="001045B8" w:rsidP="00DD160F">
      <w:pPr>
        <w:spacing w:after="0" w:line="240" w:lineRule="auto"/>
        <w:jc w:val="both"/>
        <w:rPr>
          <w:rFonts w:ascii="Arial" w:eastAsia="Times New Roman" w:hAnsi="Arial" w:cs="Arial"/>
          <w:sz w:val="20"/>
          <w:szCs w:val="20"/>
        </w:rPr>
      </w:pPr>
    </w:p>
    <w:p w14:paraId="21C00670" w14:textId="5EC3A8AA" w:rsidR="001045B8" w:rsidRDefault="001045B8" w:rsidP="00DD160F">
      <w:pPr>
        <w:spacing w:after="0" w:line="240" w:lineRule="auto"/>
        <w:jc w:val="both"/>
        <w:rPr>
          <w:rFonts w:ascii="Arial" w:eastAsia="Times New Roman" w:hAnsi="Arial" w:cs="Arial"/>
          <w:sz w:val="20"/>
          <w:szCs w:val="20"/>
        </w:rPr>
      </w:pPr>
    </w:p>
    <w:p w14:paraId="132A6185" w14:textId="5BEBE409" w:rsidR="001045B8" w:rsidRDefault="001045B8" w:rsidP="00DD160F">
      <w:pPr>
        <w:spacing w:after="0" w:line="240" w:lineRule="auto"/>
        <w:jc w:val="both"/>
        <w:rPr>
          <w:rFonts w:ascii="Arial" w:eastAsia="Times New Roman" w:hAnsi="Arial" w:cs="Arial"/>
          <w:sz w:val="20"/>
          <w:szCs w:val="20"/>
        </w:rPr>
      </w:pPr>
    </w:p>
    <w:p w14:paraId="03981A5E" w14:textId="77777777" w:rsidR="001045B8" w:rsidRPr="002A2CAF" w:rsidRDefault="001045B8" w:rsidP="00DD160F">
      <w:pPr>
        <w:spacing w:after="0" w:line="240" w:lineRule="auto"/>
        <w:jc w:val="both"/>
        <w:rPr>
          <w:rFonts w:ascii="Arial" w:eastAsia="Times New Roman" w:hAnsi="Arial" w:cs="Arial"/>
          <w:sz w:val="20"/>
          <w:szCs w:val="20"/>
        </w:rPr>
      </w:pPr>
    </w:p>
    <w:p w14:paraId="08A46C54" w14:textId="26DC86E4" w:rsidR="009373D5" w:rsidRPr="002A2CAF" w:rsidRDefault="009373D5" w:rsidP="00DD160F">
      <w:pPr>
        <w:spacing w:after="0" w:line="240" w:lineRule="auto"/>
        <w:jc w:val="both"/>
        <w:rPr>
          <w:rFonts w:ascii="Arial" w:eastAsia="Times New Roman" w:hAnsi="Arial" w:cs="Arial"/>
          <w:sz w:val="20"/>
          <w:szCs w:val="20"/>
        </w:rPr>
      </w:pPr>
    </w:p>
    <w:p w14:paraId="752FB164" w14:textId="41B53DFE" w:rsidR="009373D5" w:rsidRPr="002A2CAF" w:rsidRDefault="009373D5" w:rsidP="00DD160F">
      <w:pPr>
        <w:spacing w:after="0" w:line="240" w:lineRule="auto"/>
        <w:jc w:val="both"/>
        <w:rPr>
          <w:rFonts w:ascii="Arial" w:eastAsia="Times New Roman" w:hAnsi="Arial" w:cs="Arial"/>
          <w:sz w:val="20"/>
          <w:szCs w:val="20"/>
        </w:rPr>
      </w:pPr>
    </w:p>
    <w:p w14:paraId="61180C11" w14:textId="3613AF0E" w:rsidR="009373D5" w:rsidRDefault="009373D5" w:rsidP="00DD160F">
      <w:pPr>
        <w:spacing w:after="0" w:line="240" w:lineRule="auto"/>
        <w:jc w:val="both"/>
        <w:rPr>
          <w:rFonts w:ascii="Arial" w:eastAsia="Times New Roman" w:hAnsi="Arial" w:cs="Arial"/>
          <w:sz w:val="20"/>
          <w:szCs w:val="20"/>
        </w:rPr>
      </w:pPr>
    </w:p>
    <w:p w14:paraId="2C2F6EC6" w14:textId="32B96EBB" w:rsidR="00433484" w:rsidRDefault="00433484" w:rsidP="00DD160F">
      <w:pPr>
        <w:spacing w:after="0" w:line="240" w:lineRule="auto"/>
        <w:jc w:val="both"/>
        <w:rPr>
          <w:rFonts w:ascii="Arial" w:eastAsia="Times New Roman" w:hAnsi="Arial" w:cs="Arial"/>
          <w:sz w:val="20"/>
          <w:szCs w:val="20"/>
        </w:rPr>
      </w:pPr>
    </w:p>
    <w:p w14:paraId="0ED9DCBF" w14:textId="56F63293" w:rsidR="00433484" w:rsidRDefault="00433484" w:rsidP="00DD160F">
      <w:pPr>
        <w:spacing w:after="0" w:line="240" w:lineRule="auto"/>
        <w:jc w:val="both"/>
        <w:rPr>
          <w:rFonts w:ascii="Arial" w:eastAsia="Times New Roman" w:hAnsi="Arial" w:cs="Arial"/>
          <w:sz w:val="20"/>
          <w:szCs w:val="20"/>
        </w:rPr>
      </w:pPr>
    </w:p>
    <w:p w14:paraId="3DFF0B2B" w14:textId="7C5C3B52" w:rsidR="00433484" w:rsidRDefault="00433484" w:rsidP="00DD160F">
      <w:pPr>
        <w:spacing w:after="0" w:line="240" w:lineRule="auto"/>
        <w:jc w:val="both"/>
        <w:rPr>
          <w:rFonts w:ascii="Arial" w:eastAsia="Times New Roman" w:hAnsi="Arial" w:cs="Arial"/>
          <w:sz w:val="20"/>
          <w:szCs w:val="20"/>
        </w:rPr>
      </w:pPr>
    </w:p>
    <w:p w14:paraId="795CBCA9" w14:textId="75BE939B" w:rsidR="00433484" w:rsidRDefault="00433484" w:rsidP="00DD160F">
      <w:pPr>
        <w:spacing w:after="0" w:line="240" w:lineRule="auto"/>
        <w:jc w:val="both"/>
        <w:rPr>
          <w:rFonts w:ascii="Arial" w:eastAsia="Times New Roman" w:hAnsi="Arial" w:cs="Arial"/>
          <w:sz w:val="20"/>
          <w:szCs w:val="20"/>
        </w:rPr>
      </w:pPr>
    </w:p>
    <w:p w14:paraId="2B319706" w14:textId="287B8272" w:rsidR="00433484" w:rsidRDefault="00433484" w:rsidP="00DD160F">
      <w:pPr>
        <w:spacing w:after="0" w:line="240" w:lineRule="auto"/>
        <w:jc w:val="both"/>
        <w:rPr>
          <w:rFonts w:ascii="Arial" w:eastAsia="Times New Roman" w:hAnsi="Arial" w:cs="Arial"/>
          <w:sz w:val="20"/>
          <w:szCs w:val="20"/>
        </w:rPr>
      </w:pPr>
    </w:p>
    <w:p w14:paraId="25480AE9" w14:textId="57D748A9" w:rsidR="00433484" w:rsidRDefault="00433484" w:rsidP="00DD160F">
      <w:pPr>
        <w:spacing w:after="0" w:line="240" w:lineRule="auto"/>
        <w:jc w:val="both"/>
        <w:rPr>
          <w:rFonts w:ascii="Arial" w:eastAsia="Times New Roman" w:hAnsi="Arial" w:cs="Arial"/>
          <w:sz w:val="20"/>
          <w:szCs w:val="20"/>
        </w:rPr>
      </w:pPr>
    </w:p>
    <w:p w14:paraId="790B6830" w14:textId="45A8EFC0" w:rsidR="00433484" w:rsidRDefault="00433484" w:rsidP="00DD160F">
      <w:pPr>
        <w:spacing w:after="0" w:line="240" w:lineRule="auto"/>
        <w:jc w:val="both"/>
        <w:rPr>
          <w:rFonts w:ascii="Arial" w:eastAsia="Times New Roman" w:hAnsi="Arial" w:cs="Arial"/>
          <w:sz w:val="20"/>
          <w:szCs w:val="20"/>
        </w:rPr>
      </w:pPr>
    </w:p>
    <w:p w14:paraId="7D026B64" w14:textId="60DEE8F1" w:rsidR="00433484" w:rsidRDefault="00433484" w:rsidP="00DD160F">
      <w:pPr>
        <w:spacing w:after="0" w:line="240" w:lineRule="auto"/>
        <w:jc w:val="both"/>
        <w:rPr>
          <w:rFonts w:ascii="Arial" w:eastAsia="Times New Roman" w:hAnsi="Arial" w:cs="Arial"/>
          <w:sz w:val="20"/>
          <w:szCs w:val="20"/>
        </w:rPr>
      </w:pPr>
    </w:p>
    <w:p w14:paraId="629B4B14" w14:textId="77777777" w:rsidR="00433484" w:rsidRPr="002A2CAF" w:rsidRDefault="00433484" w:rsidP="00DD160F">
      <w:pPr>
        <w:spacing w:after="0" w:line="240" w:lineRule="auto"/>
        <w:jc w:val="both"/>
        <w:rPr>
          <w:rFonts w:ascii="Arial" w:eastAsia="Times New Roman" w:hAnsi="Arial" w:cs="Arial"/>
          <w:sz w:val="20"/>
          <w:szCs w:val="20"/>
        </w:rPr>
      </w:pPr>
    </w:p>
    <w:p w14:paraId="2DA015EC" w14:textId="7175D02E" w:rsidR="009373D5" w:rsidRPr="002A2CAF" w:rsidRDefault="009373D5" w:rsidP="00DD160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99"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99"/>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347A619" w:rsidR="009373D5" w:rsidRPr="002A2CAF" w:rsidRDefault="009373D5" w:rsidP="00DD160F">
      <w:pPr>
        <w:spacing w:after="0" w:line="240" w:lineRule="auto"/>
        <w:jc w:val="both"/>
        <w:rPr>
          <w:rFonts w:ascii="Arial" w:eastAsia="Times New Roman" w:hAnsi="Arial" w:cs="Arial"/>
          <w:sz w:val="20"/>
          <w:szCs w:val="20"/>
        </w:rPr>
      </w:pPr>
    </w:p>
    <w:p w14:paraId="4EBBF322" w14:textId="2B48A06A" w:rsidR="009373D5" w:rsidRDefault="00045F09" w:rsidP="00045F09">
      <w:pPr>
        <w:tabs>
          <w:tab w:val="left" w:pos="1985"/>
        </w:tabs>
        <w:spacing w:after="0" w:line="240" w:lineRule="auto"/>
        <w:ind w:left="1985" w:hanging="1985"/>
        <w:jc w:val="center"/>
        <w:rPr>
          <w:rFonts w:ascii="Arial" w:eastAsia="Times New Roman" w:hAnsi="Arial" w:cs="Arial"/>
          <w:b/>
          <w:sz w:val="24"/>
          <w:szCs w:val="24"/>
        </w:rPr>
      </w:pPr>
      <w:r w:rsidRPr="00045F09">
        <w:rPr>
          <w:rFonts w:ascii="Arial" w:eastAsia="Times New Roman" w:hAnsi="Arial" w:cs="Arial"/>
          <w:b/>
          <w:sz w:val="24"/>
          <w:szCs w:val="24"/>
        </w:rPr>
        <w:t>PRÍLOHA B11B</w:t>
      </w:r>
      <w:r>
        <w:rPr>
          <w:rFonts w:ascii="Arial" w:eastAsia="Times New Roman" w:hAnsi="Arial" w:cs="Arial"/>
          <w:b/>
          <w:sz w:val="24"/>
          <w:szCs w:val="24"/>
        </w:rPr>
        <w:t xml:space="preserve"> </w:t>
      </w:r>
      <w:r w:rsidRPr="00045F09">
        <w:rPr>
          <w:rFonts w:ascii="Arial" w:eastAsia="Times New Roman" w:hAnsi="Arial" w:cs="Arial"/>
          <w:b/>
          <w:sz w:val="24"/>
          <w:szCs w:val="24"/>
        </w:rPr>
        <w:t>K</w:t>
      </w:r>
      <w:r>
        <w:rPr>
          <w:rFonts w:ascii="Arial" w:eastAsia="Times New Roman" w:hAnsi="Arial" w:cs="Arial"/>
          <w:b/>
          <w:sz w:val="24"/>
          <w:szCs w:val="24"/>
        </w:rPr>
        <w:t>ĽÚČOVÉ STROJOVÉ VYBAVENIE – PRAVIDLO P2</w:t>
      </w:r>
    </w:p>
    <w:p w14:paraId="1C3EDAC7" w14:textId="77777777" w:rsidR="00D313DC" w:rsidRDefault="00D313DC" w:rsidP="00045F09">
      <w:pPr>
        <w:tabs>
          <w:tab w:val="left" w:pos="1985"/>
        </w:tabs>
        <w:spacing w:after="0" w:line="240" w:lineRule="auto"/>
        <w:ind w:left="1985" w:hanging="1985"/>
        <w:jc w:val="center"/>
        <w:rP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14:paraId="1967AF97" w14:textId="77777777" w:rsidTr="00D313DC">
        <w:tc>
          <w:tcPr>
            <w:tcW w:w="5240" w:type="dxa"/>
            <w:tcBorders>
              <w:bottom w:val="thinThickSmallGap" w:sz="24" w:space="0" w:color="auto"/>
            </w:tcBorders>
            <w:shd w:val="clear" w:color="auto" w:fill="auto"/>
          </w:tcPr>
          <w:p w14:paraId="77B1A5DF" w14:textId="77777777"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Typ stroja a zariadenia</w:t>
            </w:r>
          </w:p>
        </w:tc>
        <w:tc>
          <w:tcPr>
            <w:tcW w:w="3969" w:type="dxa"/>
            <w:tcBorders>
              <w:bottom w:val="thinThickSmallGap" w:sz="24" w:space="0" w:color="auto"/>
            </w:tcBorders>
            <w:shd w:val="clear" w:color="auto" w:fill="auto"/>
          </w:tcPr>
          <w:p w14:paraId="753550BF" w14:textId="451F3E9A"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 xml:space="preserve">Celkový počet </w:t>
            </w:r>
            <w:r>
              <w:rPr>
                <w:rFonts w:ascii="Arial" w:eastAsia="Times New Roman" w:hAnsi="Arial" w:cs="Times New Roman"/>
                <w:b/>
                <w:bCs/>
                <w:sz w:val="18"/>
                <w:szCs w:val="18"/>
              </w:rPr>
              <w:t>kompletov</w:t>
            </w:r>
          </w:p>
        </w:tc>
      </w:tr>
      <w:tr w:rsidR="00D313DC" w:rsidRPr="00045F09" w14:paraId="70ED55F7"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98BC54E"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121D0B7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Dozér</w:t>
            </w:r>
            <w:proofErr w:type="spellEnd"/>
            <w:r w:rsidRPr="002A2CAF">
              <w:rPr>
                <w:rFonts w:ascii="Arial" w:eastAsia="Arial" w:hAnsi="Arial" w:cs="Arial"/>
                <w:sz w:val="20"/>
                <w:szCs w:val="20"/>
              </w:rPr>
              <w:t xml:space="preserve"> – 2 ks</w:t>
            </w:r>
          </w:p>
          <w:p w14:paraId="7F4CBA2D"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D8F3F2B"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proofErr w:type="spellStart"/>
            <w:r w:rsidRPr="002A2CAF">
              <w:rPr>
                <w:rFonts w:ascii="Arial" w:eastAsia="Arial" w:hAnsi="Arial" w:cs="Arial"/>
                <w:sz w:val="20"/>
                <w:szCs w:val="20"/>
              </w:rPr>
              <w:t>Gréder</w:t>
            </w:r>
            <w:proofErr w:type="spellEnd"/>
            <w:r w:rsidRPr="002A2CAF">
              <w:rPr>
                <w:rFonts w:ascii="Arial" w:eastAsia="Arial" w:hAnsi="Arial" w:cs="Arial"/>
                <w:sz w:val="20"/>
                <w:szCs w:val="20"/>
              </w:rPr>
              <w:t xml:space="preserve"> – 2 ks</w:t>
            </w:r>
          </w:p>
          <w:p w14:paraId="3B7720F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6438CDD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723CB133"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1D66EF6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10FB489E" w14:textId="77777777" w:rsidR="00D313DC" w:rsidRPr="00D313DC" w:rsidRDefault="00D313DC" w:rsidP="00D313DC">
            <w:pPr>
              <w:pStyle w:val="Odsekzoznamu"/>
              <w:numPr>
                <w:ilvl w:val="0"/>
                <w:numId w:val="55"/>
              </w:numPr>
              <w:tabs>
                <w:tab w:val="left" w:pos="1560"/>
              </w:tabs>
              <w:spacing w:after="0" w:line="240" w:lineRule="auto"/>
              <w:ind w:left="311" w:hanging="311"/>
              <w:jc w:val="both"/>
              <w:rPr>
                <w:rFonts w:ascii="Arial" w:eastAsia="Times New Roman" w:hAnsi="Arial" w:cs="Times New Roman"/>
                <w:bCs/>
                <w:sz w:val="20"/>
                <w:szCs w:val="20"/>
              </w:rPr>
            </w:pPr>
            <w:r w:rsidRPr="00D313DC">
              <w:rPr>
                <w:rFonts w:ascii="Arial" w:eastAsia="Arial" w:hAnsi="Arial" w:cs="Arial"/>
                <w:sz w:val="20"/>
                <w:szCs w:val="20"/>
              </w:rPr>
              <w:t xml:space="preserve">Vibračný </w:t>
            </w:r>
            <w:r w:rsidRPr="00D313DC">
              <w:rPr>
                <w:rFonts w:ascii="Arial" w:eastAsia="Arial" w:hAnsi="Arial" w:cs="Arial"/>
                <w:color w:val="000000"/>
                <w:sz w:val="20"/>
                <w:szCs w:val="20"/>
              </w:rPr>
              <w:t>zemný valec – 2 ks</w:t>
            </w:r>
          </w:p>
        </w:tc>
        <w:tc>
          <w:tcPr>
            <w:tcW w:w="3969" w:type="dxa"/>
            <w:shd w:val="clear" w:color="auto" w:fill="auto"/>
          </w:tcPr>
          <w:p w14:paraId="131D9517"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B625B8B"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32E6F907"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61EC4EB8"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Vrtný voz </w:t>
            </w:r>
            <w:proofErr w:type="spellStart"/>
            <w:r w:rsidRPr="002A2CAF">
              <w:rPr>
                <w:rFonts w:ascii="Arial" w:eastAsia="Arial" w:hAnsi="Arial" w:cs="Arial"/>
                <w:color w:val="000000"/>
                <w:sz w:val="20"/>
                <w:szCs w:val="20"/>
              </w:rPr>
              <w:t>dvojlafetový</w:t>
            </w:r>
            <w:proofErr w:type="spellEnd"/>
            <w:r w:rsidRPr="002A2CAF">
              <w:rPr>
                <w:rFonts w:ascii="Arial" w:eastAsia="Arial" w:hAnsi="Arial" w:cs="Arial"/>
                <w:color w:val="000000"/>
                <w:sz w:val="20"/>
                <w:szCs w:val="20"/>
              </w:rPr>
              <w:t xml:space="preserve"> pre tunelové práce – 4</w:t>
            </w:r>
            <w:r>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4194C621"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21B17B79" w14:textId="77777777" w:rsid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2394A240" w14:textId="5F92E6EA" w:rsidR="00D313DC" w:rsidRP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Manipulátor na striekanie betónovej zmesi – 3 ks</w:t>
            </w:r>
          </w:p>
        </w:tc>
        <w:tc>
          <w:tcPr>
            <w:tcW w:w="3969" w:type="dxa"/>
            <w:shd w:val="clear" w:color="auto" w:fill="auto"/>
          </w:tcPr>
          <w:p w14:paraId="18212A59"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6D6DD2F8"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282DC271"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E89393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7165272E"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509D0A11"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2 x žeriav </w:t>
            </w:r>
          </w:p>
          <w:p w14:paraId="33981FD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6E0A69FF" w14:textId="77777777" w:rsidR="00D313DC"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2091553F" w14:textId="77777777" w:rsidR="00D313DC" w:rsidRPr="002A2CAF" w:rsidRDefault="00D313DC" w:rsidP="00D313DC">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0280243D" w14:textId="77777777" w:rsidR="00D313DC" w:rsidRPr="002A2CAF" w:rsidRDefault="00D313DC" w:rsidP="00D313DC">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7BC347D1" w14:textId="77777777" w:rsid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1B03D6DA" w14:textId="526EB284" w:rsidR="00D313DC" w:rsidRP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D313DC">
              <w:rPr>
                <w:rFonts w:ascii="Arial" w:eastAsia="Arial" w:hAnsi="Arial" w:cs="Arial"/>
                <w:color w:val="000000"/>
                <w:sz w:val="20"/>
                <w:szCs w:val="20"/>
              </w:rPr>
              <w:t>domiešavač – 5 ks</w:t>
            </w:r>
          </w:p>
        </w:tc>
        <w:tc>
          <w:tcPr>
            <w:tcW w:w="3969" w:type="dxa"/>
            <w:shd w:val="clear" w:color="auto" w:fill="auto"/>
          </w:tcPr>
          <w:p w14:paraId="7D5628F2"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8D5008F"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 xml:space="preserve">Stroje a vybavenie na </w:t>
            </w:r>
            <w:proofErr w:type="spellStart"/>
            <w:r w:rsidRPr="002A2CAF">
              <w:rPr>
                <w:rFonts w:ascii="Arial" w:eastAsia="Arial" w:hAnsi="Arial" w:cs="Arial"/>
                <w:b/>
                <w:color w:val="000000"/>
                <w:sz w:val="20"/>
                <w:szCs w:val="20"/>
              </w:rPr>
              <w:t>pokládku</w:t>
            </w:r>
            <w:proofErr w:type="spellEnd"/>
            <w:r w:rsidRPr="002A2CAF">
              <w:rPr>
                <w:rFonts w:ascii="Arial" w:eastAsia="Arial" w:hAnsi="Arial" w:cs="Arial"/>
                <w:b/>
                <w:color w:val="000000"/>
                <w:sz w:val="20"/>
                <w:szCs w:val="20"/>
              </w:rPr>
              <w:t xml:space="preserve"> asfaltových zmesí</w:t>
            </w:r>
          </w:p>
          <w:p w14:paraId="1B4D1F4F"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8B6D171"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proofErr w:type="spellStart"/>
            <w:r w:rsidRPr="002A2CAF">
              <w:rPr>
                <w:rFonts w:ascii="Arial" w:eastAsia="Arial" w:hAnsi="Arial" w:cs="Arial"/>
                <w:color w:val="000000"/>
                <w:sz w:val="20"/>
                <w:szCs w:val="20"/>
              </w:rPr>
              <w:t>finišer</w:t>
            </w:r>
            <w:proofErr w:type="spellEnd"/>
            <w:r w:rsidRPr="002A2CAF">
              <w:rPr>
                <w:rFonts w:ascii="Arial" w:eastAsia="Arial" w:hAnsi="Arial" w:cs="Arial"/>
                <w:color w:val="000000"/>
                <w:sz w:val="20"/>
                <w:szCs w:val="20"/>
              </w:rPr>
              <w:t xml:space="preserve"> na </w:t>
            </w:r>
            <w:proofErr w:type="spellStart"/>
            <w:r w:rsidRPr="002A2CAF">
              <w:rPr>
                <w:rFonts w:ascii="Arial" w:eastAsia="Arial" w:hAnsi="Arial" w:cs="Arial"/>
                <w:color w:val="000000"/>
                <w:sz w:val="20"/>
                <w:szCs w:val="20"/>
              </w:rPr>
              <w:t>pokládku</w:t>
            </w:r>
            <w:proofErr w:type="spellEnd"/>
            <w:r w:rsidRPr="002A2CAF">
              <w:rPr>
                <w:rFonts w:ascii="Arial" w:eastAsia="Arial" w:hAnsi="Arial" w:cs="Arial"/>
                <w:color w:val="000000"/>
                <w:sz w:val="20"/>
                <w:szCs w:val="20"/>
              </w:rPr>
              <w:t xml:space="preserve"> živičných zmesí pre min, šírku kladenia 10,5 m – 1 ks</w:t>
            </w:r>
          </w:p>
          <w:p w14:paraId="188DE1A7"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616720D"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6A3FC3D5" w14:textId="77777777" w:rsid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1655495D" w14:textId="6C00801D" w:rsidR="00D313DC" w:rsidRP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obaľovacia súprava na výrobu asfaltových zmesí min. 100t/h – 1 ks (musí spĺňať najmä TKP 6/2019, bod 9.2)</w:t>
            </w:r>
          </w:p>
        </w:tc>
        <w:tc>
          <w:tcPr>
            <w:tcW w:w="3969" w:type="dxa"/>
            <w:shd w:val="clear" w:color="auto" w:fill="auto"/>
          </w:tcPr>
          <w:p w14:paraId="60EC299C"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bl>
    <w:p w14:paraId="68589FC9" w14:textId="77777777" w:rsidR="00045F09" w:rsidRDefault="00045F09" w:rsidP="00045F09">
      <w:pPr>
        <w:tabs>
          <w:tab w:val="left" w:pos="1985"/>
        </w:tabs>
        <w:spacing w:after="0" w:line="240" w:lineRule="auto"/>
        <w:ind w:left="1985" w:hanging="1985"/>
        <w:jc w:val="center"/>
        <w:rPr>
          <w:rFonts w:ascii="Arial" w:eastAsia="Times New Roman" w:hAnsi="Arial" w:cs="Arial"/>
          <w:b/>
          <w:sz w:val="24"/>
          <w:szCs w:val="24"/>
        </w:rPr>
      </w:pPr>
    </w:p>
    <w:p w14:paraId="1F8B11F6" w14:textId="7828AA68" w:rsidR="00D313DC" w:rsidRPr="00420C9D" w:rsidRDefault="00D313DC" w:rsidP="00D313DC">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353CD06D" w14:textId="77777777" w:rsidR="00D313DC" w:rsidRPr="00420C9D" w:rsidRDefault="00D313DC" w:rsidP="00D313DC">
      <w:pPr>
        <w:pStyle w:val="Zkladntext"/>
        <w:tabs>
          <w:tab w:val="num" w:pos="-720"/>
        </w:tabs>
        <w:spacing w:after="0" w:line="240" w:lineRule="auto"/>
        <w:contextualSpacing/>
        <w:rPr>
          <w:rFonts w:ascii="Arial" w:hAnsi="Arial" w:cs="Arial"/>
          <w:sz w:val="20"/>
          <w:szCs w:val="20"/>
        </w:rPr>
      </w:pPr>
    </w:p>
    <w:p w14:paraId="7914B911"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2B0CA85B"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1FA3632F"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342990AA" w14:textId="77777777" w:rsidR="00D313DC" w:rsidRPr="00420C9D" w:rsidRDefault="00D313DC" w:rsidP="00D313DC">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53065505" w14:textId="44FF792D" w:rsidR="00D313DC" w:rsidRDefault="00D313DC" w:rsidP="00D313DC">
      <w:pPr>
        <w:tabs>
          <w:tab w:val="left" w:pos="360"/>
          <w:tab w:val="num" w:pos="720"/>
        </w:tabs>
        <w:spacing w:after="0" w:line="240" w:lineRule="auto"/>
        <w:ind w:left="360" w:hanging="360"/>
        <w:contextualSpacing/>
        <w:jc w:val="both"/>
        <w:rPr>
          <w:rFonts w:ascii="Arial" w:hAnsi="Arial" w:cs="Arial"/>
          <w:b/>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3E5AB01D"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3671D3FB"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2C52BEF6"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F9A4DCE"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0BDB4097"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479F3840" w14:textId="28F18521" w:rsidR="009373D5" w:rsidRPr="002A2CAF" w:rsidRDefault="009373D5" w:rsidP="009373D5">
      <w:pPr>
        <w:tabs>
          <w:tab w:val="left" w:pos="0"/>
        </w:tabs>
        <w:spacing w:after="0" w:line="240" w:lineRule="auto"/>
        <w:jc w:val="center"/>
        <w:rPr>
          <w:rFonts w:ascii="Arial" w:eastAsia="Times New Roman" w:hAnsi="Arial" w:cs="Arial"/>
          <w:b/>
          <w:sz w:val="24"/>
          <w:szCs w:val="24"/>
        </w:rPr>
      </w:pPr>
      <w:bookmarkStart w:id="100" w:name="_Hlk173418243"/>
      <w:bookmarkStart w:id="101" w:name="_Hlk173418976"/>
      <w:r w:rsidRPr="002A2CAF">
        <w:rPr>
          <w:rFonts w:ascii="Arial" w:eastAsia="Times New Roman" w:hAnsi="Arial" w:cs="Arial"/>
          <w:b/>
          <w:sz w:val="24"/>
          <w:szCs w:val="24"/>
        </w:rPr>
        <w:t>PRÍLOHA B12 ČESTNÉ VYHLÁSENIE PODĽA ČLÁNKU 5k NARIADENIA RADY (EÚ) č. 833/2014 z 31. júla 2014 O REŠTRIKTÍVNYCH OPATRENIACH S OHĽADOM NA KONANIE RUSKA, KTORÝM DESTABILIZUJE SITUÁCIU NA UKRAJINE V ZNENÍ NARIADENIA RADY (EÚ) č. 2022/578 z 8. apríla 2022</w:t>
      </w:r>
    </w:p>
    <w:bookmarkEnd w:id="100"/>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101"/>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378F8890"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2022/578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2447F978" w14:textId="69B52521"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t>subjekty uvedené v písmenách a) až c) nemajú účasť vyššiu ako 10 % hodnoty zákazky v subdodávateľovi, dodávateľovi alebo v subjekte, na ktorého kapacity sa dodávateľ, ktorého zastupujem spolieha.</w:t>
      </w:r>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27"/>
      <w:footerReference w:type="default" r:id="rId128"/>
      <w:headerReference w:type="first" r:id="rId129"/>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447134" w:rsidRDefault="00447134" w:rsidP="00B538C0">
      <w:r>
        <w:separator/>
      </w:r>
    </w:p>
  </w:endnote>
  <w:endnote w:type="continuationSeparator" w:id="0">
    <w:p w14:paraId="30792C08" w14:textId="77777777" w:rsidR="00447134" w:rsidRDefault="00447134"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3A6847AE" w:rsidR="00447134" w:rsidRPr="00D05744" w:rsidRDefault="00447134"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70</w:t>
    </w:r>
    <w:r w:rsidRPr="00D05744">
      <w:rPr>
        <w:rStyle w:val="slostrany"/>
        <w:rFonts w:ascii="Arial" w:hAnsi="Arial" w:cs="Arial"/>
        <w:sz w:val="18"/>
        <w:szCs w:val="18"/>
      </w:rPr>
      <w:fldChar w:fldCharType="end"/>
    </w:r>
  </w:p>
  <w:p w14:paraId="51D848CD" w14:textId="3F4D83CF" w:rsidR="00447134" w:rsidRPr="00D05744" w:rsidRDefault="00447134"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447134" w:rsidRDefault="00447134" w:rsidP="00B538C0">
      <w:r>
        <w:separator/>
      </w:r>
    </w:p>
  </w:footnote>
  <w:footnote w:type="continuationSeparator" w:id="0">
    <w:p w14:paraId="09695599" w14:textId="77777777" w:rsidR="00447134" w:rsidRDefault="00447134" w:rsidP="00B538C0">
      <w:r>
        <w:continuationSeparator/>
      </w:r>
    </w:p>
  </w:footnote>
  <w:footnote w:id="1">
    <w:p w14:paraId="4149F8EC" w14:textId="77777777" w:rsidR="00447134" w:rsidRPr="00930BD8" w:rsidRDefault="00447134"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447134" w:rsidRPr="00930BD8" w:rsidRDefault="00447134"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447134" w:rsidRPr="002E07C8" w:rsidRDefault="00447134"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447134" w:rsidRPr="002E07C8" w:rsidRDefault="00447134"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447134" w:rsidRPr="009657AF" w:rsidRDefault="00447134"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447134" w:rsidRPr="002E07C8" w:rsidRDefault="00447134"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447134" w:rsidRDefault="00447134" w:rsidP="00BD3D04">
      <w:pPr>
        <w:pStyle w:val="Textpoznmkypodiarou"/>
      </w:pPr>
    </w:p>
  </w:footnote>
  <w:footnote w:id="7">
    <w:p w14:paraId="5471E46C" w14:textId="77777777" w:rsidR="00447134" w:rsidRPr="002E07C8" w:rsidRDefault="00447134"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447134" w:rsidRPr="006C6EB1" w:rsidRDefault="00447134"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447134" w:rsidRPr="006C6EB1" w:rsidRDefault="00447134"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447134" w:rsidRPr="006C6EB1" w:rsidRDefault="00447134"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447134" w:rsidRPr="006C6EB1" w:rsidRDefault="00447134"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447134" w:rsidRPr="006C6EB1" w:rsidRDefault="00447134"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447134" w:rsidRPr="006C6EB1" w:rsidRDefault="00447134"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447134" w:rsidRPr="006C6EB1" w:rsidRDefault="00447134"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447134" w:rsidRPr="006C6EB1" w:rsidRDefault="0044713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447134" w:rsidRPr="006C6EB1" w:rsidRDefault="00447134"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447134" w:rsidRPr="006C6EB1" w:rsidRDefault="0044713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447134" w:rsidRPr="006C6EB1" w:rsidRDefault="00447134"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447134" w:rsidRPr="006C6EB1" w:rsidRDefault="00447134" w:rsidP="001435F6">
      <w:pPr>
        <w:jc w:val="both"/>
        <w:rPr>
          <w:rFonts w:ascii="Arial" w:hAnsi="Arial" w:cs="Arial"/>
        </w:rPr>
      </w:pPr>
    </w:p>
  </w:footnote>
  <w:footnote w:id="31">
    <w:p w14:paraId="7602B9C0" w14:textId="77777777" w:rsidR="00447134" w:rsidRDefault="00447134"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447134" w:rsidRDefault="00447134"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447134" w:rsidRPr="006C6EB1" w:rsidRDefault="00447134"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447134" w:rsidRDefault="00447134"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447134" w:rsidRDefault="00447134" w:rsidP="001435F6">
      <w:pPr>
        <w:pStyle w:val="Textpoznmkypodiarou"/>
      </w:pPr>
    </w:p>
  </w:footnote>
  <w:footnote w:id="39">
    <w:p w14:paraId="156B4BCF"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447134" w:rsidRDefault="00447134" w:rsidP="001435F6">
      <w:pPr>
        <w:pStyle w:val="Textpoznmkypodiarou"/>
        <w:jc w:val="both"/>
      </w:pPr>
    </w:p>
  </w:footnote>
  <w:footnote w:id="40">
    <w:p w14:paraId="72B667DF" w14:textId="77777777" w:rsidR="00447134" w:rsidRDefault="00447134"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447134" w:rsidRDefault="00447134"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447134" w:rsidRPr="006C6EB1" w:rsidRDefault="00447134"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447134" w:rsidRPr="006C6EB1" w:rsidRDefault="00447134"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447134" w:rsidRDefault="00447134" w:rsidP="001435F6">
      <w:pPr>
        <w:pStyle w:val="Textpoznmkypodiarou"/>
        <w:jc w:val="both"/>
      </w:pPr>
    </w:p>
  </w:footnote>
  <w:footnote w:id="50">
    <w:p w14:paraId="5B8269BB" w14:textId="77777777" w:rsidR="00447134" w:rsidRDefault="00447134"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447134" w:rsidRPr="006C6EB1" w:rsidRDefault="00447134"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447134" w:rsidRDefault="00447134">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447134" w:rsidRDefault="00447134"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447134" w:rsidRDefault="00447134"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41EF88A" w:rsidR="00447134" w:rsidRPr="00911733" w:rsidRDefault="00447134"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Národná diaľničná spoločnosť, a.s.</w:t>
    </w:r>
  </w:p>
  <w:p w14:paraId="6403CE10" w14:textId="6E6A4AF9" w:rsidR="00447134" w:rsidRPr="00D05744" w:rsidRDefault="00447134"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447134" w:rsidRPr="006959C1" w:rsidRDefault="00447134"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284"/>
  <w:hyphenationZone w:val="425"/>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01CB"/>
    <w:rsid w:val="00CD10AD"/>
    <w:rsid w:val="00CD1204"/>
    <w:rsid w:val="00CD1280"/>
    <w:rsid w:val="00CD1486"/>
    <w:rsid w:val="00CD15A1"/>
    <w:rsid w:val="00CD17F7"/>
    <w:rsid w:val="00CD1A9B"/>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1.xml"/><Relationship Id="rId21" Type="http://schemas.openxmlformats.org/officeDocument/2006/relationships/hyperlink" Target="http://www.zakonypreludi.sk/zz/2015-343/znenie-20170201" TargetMode="External"/><Relationship Id="rId42" Type="http://schemas.openxmlformats.org/officeDocument/2006/relationships/image" Target="media/image10.wmf"/><Relationship Id="rId47" Type="http://schemas.openxmlformats.org/officeDocument/2006/relationships/control" Target="activeX/activeX14.xml"/><Relationship Id="rId63" Type="http://schemas.openxmlformats.org/officeDocument/2006/relationships/image" Target="media/image14.wmf"/><Relationship Id="rId68" Type="http://schemas.openxmlformats.org/officeDocument/2006/relationships/control" Target="activeX/activeX31.xml"/><Relationship Id="rId84" Type="http://schemas.openxmlformats.org/officeDocument/2006/relationships/control" Target="activeX/activeX45.xml"/><Relationship Id="rId89" Type="http://schemas.openxmlformats.org/officeDocument/2006/relationships/control" Target="activeX/activeX50.xml"/><Relationship Id="rId112" Type="http://schemas.openxmlformats.org/officeDocument/2006/relationships/control" Target="activeX/activeX68.xml"/><Relationship Id="rId16" Type="http://schemas.openxmlformats.org/officeDocument/2006/relationships/hyperlink" Target="https://josephine.proebiz.com/" TargetMode="External"/><Relationship Id="rId107" Type="http://schemas.openxmlformats.org/officeDocument/2006/relationships/control" Target="activeX/activeX64.xml"/><Relationship Id="rId11" Type="http://schemas.openxmlformats.org/officeDocument/2006/relationships/hyperlink" Target="https://eur-lex.europa.eu/legal-content/SK/TXT/HTML/?uri=CELEX:32023R1441" TargetMode="External"/><Relationship Id="rId32" Type="http://schemas.openxmlformats.org/officeDocument/2006/relationships/control" Target="activeX/activeX5.xml"/><Relationship Id="rId37" Type="http://schemas.openxmlformats.org/officeDocument/2006/relationships/control" Target="activeX/activeX8.xml"/><Relationship Id="rId53" Type="http://schemas.openxmlformats.org/officeDocument/2006/relationships/image" Target="media/image12.wmf"/><Relationship Id="rId58" Type="http://schemas.openxmlformats.org/officeDocument/2006/relationships/control" Target="activeX/activeX23.xml"/><Relationship Id="rId74" Type="http://schemas.openxmlformats.org/officeDocument/2006/relationships/control" Target="activeX/activeX36.xml"/><Relationship Id="rId79" Type="http://schemas.openxmlformats.org/officeDocument/2006/relationships/control" Target="activeX/activeX40.xml"/><Relationship Id="rId102" Type="http://schemas.openxmlformats.org/officeDocument/2006/relationships/control" Target="activeX/activeX60.xml"/><Relationship Id="rId123" Type="http://schemas.openxmlformats.org/officeDocument/2006/relationships/control" Target="activeX/activeX76.xml"/><Relationship Id="rId128"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control" Target="activeX/activeX51.xml"/><Relationship Id="rId95" Type="http://schemas.openxmlformats.org/officeDocument/2006/relationships/control" Target="activeX/activeX55.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control" Target="activeX/activeX4.xml"/><Relationship Id="rId35" Type="http://schemas.openxmlformats.org/officeDocument/2006/relationships/control" Target="activeX/activeX7.xml"/><Relationship Id="rId43" Type="http://schemas.openxmlformats.org/officeDocument/2006/relationships/control" Target="activeX/activeX11.xml"/><Relationship Id="rId48" Type="http://schemas.openxmlformats.org/officeDocument/2006/relationships/control" Target="activeX/activeX15.xml"/><Relationship Id="rId56" Type="http://schemas.openxmlformats.org/officeDocument/2006/relationships/image" Target="media/image13.wmf"/><Relationship Id="rId64" Type="http://schemas.openxmlformats.org/officeDocument/2006/relationships/control" Target="activeX/activeX28.xml"/><Relationship Id="rId69" Type="http://schemas.openxmlformats.org/officeDocument/2006/relationships/control" Target="activeX/activeX32.xml"/><Relationship Id="rId77" Type="http://schemas.openxmlformats.org/officeDocument/2006/relationships/control" Target="activeX/activeX39.xml"/><Relationship Id="rId100" Type="http://schemas.openxmlformats.org/officeDocument/2006/relationships/control" Target="activeX/activeX59.xml"/><Relationship Id="rId105" Type="http://schemas.openxmlformats.org/officeDocument/2006/relationships/control" Target="activeX/activeX62.xml"/><Relationship Id="rId113" Type="http://schemas.openxmlformats.org/officeDocument/2006/relationships/control" Target="activeX/activeX69.xml"/><Relationship Id="rId118" Type="http://schemas.openxmlformats.org/officeDocument/2006/relationships/control" Target="activeX/activeX72.xml"/><Relationship Id="rId126" Type="http://schemas.openxmlformats.org/officeDocument/2006/relationships/control" Target="activeX/activeX79.xml"/><Relationship Id="rId8" Type="http://schemas.openxmlformats.org/officeDocument/2006/relationships/image" Target="media/image1.png"/><Relationship Id="rId51" Type="http://schemas.openxmlformats.org/officeDocument/2006/relationships/control" Target="activeX/activeX18.xml"/><Relationship Id="rId72" Type="http://schemas.openxmlformats.org/officeDocument/2006/relationships/control" Target="activeX/activeX35.xml"/><Relationship Id="rId80" Type="http://schemas.openxmlformats.org/officeDocument/2006/relationships/control" Target="activeX/activeX41.xml"/><Relationship Id="rId85" Type="http://schemas.openxmlformats.org/officeDocument/2006/relationships/control" Target="activeX/activeX46.xml"/><Relationship Id="rId93" Type="http://schemas.openxmlformats.org/officeDocument/2006/relationships/image" Target="media/image18.wmf"/><Relationship Id="rId98" Type="http://schemas.openxmlformats.org/officeDocument/2006/relationships/image" Target="media/image19.wmf"/><Relationship Id="rId121" Type="http://schemas.openxmlformats.org/officeDocument/2006/relationships/control" Target="activeX/activeX74.xml"/><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6.xml"/><Relationship Id="rId38" Type="http://schemas.openxmlformats.org/officeDocument/2006/relationships/image" Target="media/image8.wmf"/><Relationship Id="rId46" Type="http://schemas.openxmlformats.org/officeDocument/2006/relationships/image" Target="media/image11.wmf"/><Relationship Id="rId59" Type="http://schemas.openxmlformats.org/officeDocument/2006/relationships/control" Target="activeX/activeX24.xml"/><Relationship Id="rId67" Type="http://schemas.openxmlformats.org/officeDocument/2006/relationships/image" Target="media/image15.wmf"/><Relationship Id="rId103" Type="http://schemas.openxmlformats.org/officeDocument/2006/relationships/control" Target="activeX/activeX61.xml"/><Relationship Id="rId108" Type="http://schemas.openxmlformats.org/officeDocument/2006/relationships/control" Target="activeX/activeX65.xml"/><Relationship Id="rId116" Type="http://schemas.openxmlformats.org/officeDocument/2006/relationships/image" Target="media/image24.wmf"/><Relationship Id="rId124" Type="http://schemas.openxmlformats.org/officeDocument/2006/relationships/control" Target="activeX/activeX77.xml"/><Relationship Id="rId129" Type="http://schemas.openxmlformats.org/officeDocument/2006/relationships/header" Target="header2.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0.xml"/><Relationship Id="rId54" Type="http://schemas.openxmlformats.org/officeDocument/2006/relationships/control" Target="activeX/activeX20.xml"/><Relationship Id="rId62" Type="http://schemas.openxmlformats.org/officeDocument/2006/relationships/control" Target="activeX/activeX27.xml"/><Relationship Id="rId70" Type="http://schemas.openxmlformats.org/officeDocument/2006/relationships/control" Target="activeX/activeX33.xml"/><Relationship Id="rId75" Type="http://schemas.openxmlformats.org/officeDocument/2006/relationships/control" Target="activeX/activeX37.xml"/><Relationship Id="rId83" Type="http://schemas.openxmlformats.org/officeDocument/2006/relationships/control" Target="activeX/activeX44.xml"/><Relationship Id="rId88" Type="http://schemas.openxmlformats.org/officeDocument/2006/relationships/control" Target="activeX/activeX49.xml"/><Relationship Id="rId91" Type="http://schemas.openxmlformats.org/officeDocument/2006/relationships/control" Target="activeX/activeX52.xml"/><Relationship Id="rId96" Type="http://schemas.openxmlformats.org/officeDocument/2006/relationships/control" Target="activeX/activeX56.xml"/><Relationship Id="rId111" Type="http://schemas.openxmlformats.org/officeDocument/2006/relationships/control" Target="activeX/activeX6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image" Target="media/image7.wmf"/><Relationship Id="rId49" Type="http://schemas.openxmlformats.org/officeDocument/2006/relationships/control" Target="activeX/activeX16.xml"/><Relationship Id="rId57" Type="http://schemas.openxmlformats.org/officeDocument/2006/relationships/control" Target="activeX/activeX22.xml"/><Relationship Id="rId106" Type="http://schemas.openxmlformats.org/officeDocument/2006/relationships/control" Target="activeX/activeX63.xml"/><Relationship Id="rId114" Type="http://schemas.openxmlformats.org/officeDocument/2006/relationships/image" Target="media/image23.wmf"/><Relationship Id="rId119" Type="http://schemas.openxmlformats.org/officeDocument/2006/relationships/control" Target="activeX/activeX73.xml"/><Relationship Id="rId127" Type="http://schemas.openxmlformats.org/officeDocument/2006/relationships/header" Target="header1.xml"/><Relationship Id="rId10" Type="http://schemas.openxmlformats.org/officeDocument/2006/relationships/hyperlink" Target="https://www.uvo.gov.sk/vyhladavanie/vyhladavanie-profilov/detail/9127" TargetMode="External"/><Relationship Id="rId31" Type="http://schemas.openxmlformats.org/officeDocument/2006/relationships/image" Target="media/image5.wmf"/><Relationship Id="rId44" Type="http://schemas.openxmlformats.org/officeDocument/2006/relationships/control" Target="activeX/activeX12.xml"/><Relationship Id="rId52" Type="http://schemas.openxmlformats.org/officeDocument/2006/relationships/control" Target="activeX/activeX19.xml"/><Relationship Id="rId60" Type="http://schemas.openxmlformats.org/officeDocument/2006/relationships/control" Target="activeX/activeX25.xml"/><Relationship Id="rId65" Type="http://schemas.openxmlformats.org/officeDocument/2006/relationships/control" Target="activeX/activeX29.xml"/><Relationship Id="rId73" Type="http://schemas.openxmlformats.org/officeDocument/2006/relationships/image" Target="media/image16.wmf"/><Relationship Id="rId78" Type="http://schemas.openxmlformats.org/officeDocument/2006/relationships/image" Target="media/image17.wmf"/><Relationship Id="rId81" Type="http://schemas.openxmlformats.org/officeDocument/2006/relationships/control" Target="activeX/activeX42.xml"/><Relationship Id="rId86" Type="http://schemas.openxmlformats.org/officeDocument/2006/relationships/control" Target="activeX/activeX47.xml"/><Relationship Id="rId94" Type="http://schemas.openxmlformats.org/officeDocument/2006/relationships/control" Target="activeX/activeX54.xml"/><Relationship Id="rId99" Type="http://schemas.openxmlformats.org/officeDocument/2006/relationships/control" Target="activeX/activeX58.xml"/><Relationship Id="rId101" Type="http://schemas.openxmlformats.org/officeDocument/2006/relationships/image" Target="media/image20.wmf"/><Relationship Id="rId122" Type="http://schemas.openxmlformats.org/officeDocument/2006/relationships/control" Target="activeX/activeX75.xml"/><Relationship Id="rId13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9.xml"/><Relationship Id="rId109" Type="http://schemas.openxmlformats.org/officeDocument/2006/relationships/control" Target="activeX/activeX66.xml"/><Relationship Id="rId34" Type="http://schemas.openxmlformats.org/officeDocument/2006/relationships/image" Target="media/image6.wmf"/><Relationship Id="rId50" Type="http://schemas.openxmlformats.org/officeDocument/2006/relationships/control" Target="activeX/activeX17.xml"/><Relationship Id="rId55" Type="http://schemas.openxmlformats.org/officeDocument/2006/relationships/control" Target="activeX/activeX21.xml"/><Relationship Id="rId76" Type="http://schemas.openxmlformats.org/officeDocument/2006/relationships/control" Target="activeX/activeX38.xml"/><Relationship Id="rId97" Type="http://schemas.openxmlformats.org/officeDocument/2006/relationships/control" Target="activeX/activeX57.xml"/><Relationship Id="rId104" Type="http://schemas.openxmlformats.org/officeDocument/2006/relationships/image" Target="media/image21.wmf"/><Relationship Id="rId120" Type="http://schemas.openxmlformats.org/officeDocument/2006/relationships/image" Target="media/image25.wmf"/><Relationship Id="rId125" Type="http://schemas.openxmlformats.org/officeDocument/2006/relationships/control" Target="activeX/activeX78.xml"/><Relationship Id="rId7" Type="http://schemas.openxmlformats.org/officeDocument/2006/relationships/hyperlink" Target="http://www.ndsas.sk/" TargetMode="External"/><Relationship Id="rId71" Type="http://schemas.openxmlformats.org/officeDocument/2006/relationships/control" Target="activeX/activeX34.xml"/><Relationship Id="rId92" Type="http://schemas.openxmlformats.org/officeDocument/2006/relationships/control" Target="activeX/activeX53.xml"/><Relationship Id="rId2" Type="http://schemas.openxmlformats.org/officeDocument/2006/relationships/styles" Target="styles.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image" Target="media/image9.wmf"/><Relationship Id="rId45" Type="http://schemas.openxmlformats.org/officeDocument/2006/relationships/control" Target="activeX/activeX13.xml"/><Relationship Id="rId66" Type="http://schemas.openxmlformats.org/officeDocument/2006/relationships/control" Target="activeX/activeX30.xml"/><Relationship Id="rId87" Type="http://schemas.openxmlformats.org/officeDocument/2006/relationships/control" Target="activeX/activeX48.xml"/><Relationship Id="rId110" Type="http://schemas.openxmlformats.org/officeDocument/2006/relationships/image" Target="media/image22.wmf"/><Relationship Id="rId115" Type="http://schemas.openxmlformats.org/officeDocument/2006/relationships/control" Target="activeX/activeX70.xml"/><Relationship Id="rId131" Type="http://schemas.openxmlformats.org/officeDocument/2006/relationships/theme" Target="theme/theme1.xml"/><Relationship Id="rId61" Type="http://schemas.openxmlformats.org/officeDocument/2006/relationships/control" Target="activeX/activeX26.xml"/><Relationship Id="rId82" Type="http://schemas.openxmlformats.org/officeDocument/2006/relationships/control" Target="activeX/activeX4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29532</Words>
  <Characters>168338</Characters>
  <Application>Microsoft Office Word</Application>
  <DocSecurity>0</DocSecurity>
  <Lines>1402</Lines>
  <Paragraphs>394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197476</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2024-08-07T06:59:00Z</dcterms:created>
  <dcterms:modified xsi:type="dcterms:W3CDTF">2024-08-16T13:22:00Z</dcterms:modified>
</cp:coreProperties>
</file>